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ADB75" w14:textId="78B66C25" w:rsidR="00624E35" w:rsidRDefault="00624E35" w:rsidP="00624E35">
      <w:pPr>
        <w:ind w:right="-286"/>
        <w:jc w:val="both"/>
        <w:rPr>
          <w:rFonts w:cstheme="minorHAnsi"/>
          <w:sz w:val="48"/>
          <w:szCs w:val="48"/>
        </w:rPr>
      </w:pPr>
      <w:bookmarkStart w:id="0" w:name="_Hlk98162289"/>
      <w:r w:rsidRPr="005C1A6A">
        <w:rPr>
          <w:rFonts w:cstheme="minorHAnsi"/>
          <w:sz w:val="48"/>
          <w:szCs w:val="48"/>
        </w:rPr>
        <w:t>NÁRODNÍ PLÁN OBNOVY</w:t>
      </w:r>
    </w:p>
    <w:p w14:paraId="095FB97C" w14:textId="77777777" w:rsidR="00624E35" w:rsidRPr="00624E35" w:rsidRDefault="00624E35" w:rsidP="00624E35">
      <w:pPr>
        <w:ind w:right="-286"/>
        <w:jc w:val="both"/>
        <w:rPr>
          <w:rFonts w:eastAsia="MS Mincho" w:cstheme="minorHAnsi"/>
          <w:b/>
          <w:caps/>
          <w:color w:val="000000"/>
          <w:sz w:val="16"/>
          <w:szCs w:val="16"/>
          <w:lang w:eastAsia="ja-JP"/>
        </w:rPr>
      </w:pPr>
    </w:p>
    <w:p w14:paraId="2341DE77" w14:textId="77777777" w:rsidR="00624E35" w:rsidRPr="006C2465" w:rsidRDefault="00624E35" w:rsidP="00624E35">
      <w:pPr>
        <w:ind w:left="118"/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KOMPONENTA 3.3:</w:t>
      </w:r>
    </w:p>
    <w:p w14:paraId="31002F3B" w14:textId="77777777" w:rsidR="00624E35" w:rsidRPr="00A41E1B" w:rsidRDefault="00624E35" w:rsidP="00624E35">
      <w:pPr>
        <w:spacing w:before="96"/>
        <w:ind w:left="118"/>
        <w:rPr>
          <w:rFonts w:cstheme="minorHAnsi"/>
          <w:sz w:val="40"/>
          <w:szCs w:val="40"/>
        </w:rPr>
      </w:pPr>
      <w:r w:rsidRPr="00A41E1B">
        <w:rPr>
          <w:rFonts w:cstheme="minorHAnsi"/>
          <w:sz w:val="40"/>
          <w:szCs w:val="40"/>
        </w:rPr>
        <w:t>MODERNIZACE SLUŽEB ZAMĚSTNANOSTI A ROZVOJ TRHU PRÁCE</w:t>
      </w:r>
    </w:p>
    <w:p w14:paraId="6F20C685" w14:textId="77777777" w:rsidR="00624E35" w:rsidRPr="006C2465" w:rsidRDefault="00624E35" w:rsidP="00624E35">
      <w:pPr>
        <w:pStyle w:val="Zkladntext"/>
        <w:spacing w:before="10"/>
        <w:rPr>
          <w:rFonts w:asciiTheme="minorHAnsi" w:hAnsiTheme="minorHAnsi" w:cstheme="minorHAnsi"/>
          <w:sz w:val="50"/>
        </w:rPr>
      </w:pPr>
    </w:p>
    <w:p w14:paraId="576CBF38" w14:textId="405C7046" w:rsidR="00624E35" w:rsidRPr="006C2465" w:rsidRDefault="00624E35" w:rsidP="00624E35">
      <w:pPr>
        <w:ind w:left="118"/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INVESTICE 3.3.</w:t>
      </w:r>
      <w:r>
        <w:rPr>
          <w:rFonts w:cstheme="minorHAnsi"/>
          <w:color w:val="A6A6A6"/>
          <w:sz w:val="40"/>
        </w:rPr>
        <w:t>3</w:t>
      </w:r>
    </w:p>
    <w:p w14:paraId="0BCB270E" w14:textId="71413012" w:rsidR="00624E35" w:rsidRDefault="00CC02A7" w:rsidP="00CC02A7">
      <w:pPr>
        <w:pStyle w:val="Zkladntext"/>
        <w:ind w:left="118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bookmarkStart w:id="1" w:name="_Hlk78275091"/>
      <w:r w:rsidRPr="00CC02A7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Rozvoj a modernizace materiálně technické základny sociálních služeb</w:t>
      </w:r>
      <w:bookmarkEnd w:id="1"/>
    </w:p>
    <w:p w14:paraId="6CDE0C56" w14:textId="77777777" w:rsidR="00CC02A7" w:rsidRPr="00CC02A7" w:rsidRDefault="00CC02A7" w:rsidP="00CC02A7">
      <w:pPr>
        <w:pStyle w:val="Zkladntext"/>
        <w:ind w:left="118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</w:p>
    <w:p w14:paraId="0BA5F2EC" w14:textId="271E8C46" w:rsidR="00624E35" w:rsidRPr="005C1A6A" w:rsidRDefault="00624E35" w:rsidP="00624E35">
      <w:pPr>
        <w:ind w:left="118"/>
        <w:rPr>
          <w:rFonts w:cstheme="minorHAnsi"/>
          <w:color w:val="A6A6A6"/>
          <w:sz w:val="40"/>
        </w:rPr>
      </w:pPr>
      <w:r w:rsidRPr="00CC02A7">
        <w:rPr>
          <w:rFonts w:cstheme="minorHAnsi"/>
          <w:color w:val="A6A6A6"/>
          <w:sz w:val="40"/>
        </w:rPr>
        <w:t>VÝZVA Č. 31_22_00</w:t>
      </w:r>
      <w:r w:rsidR="00CC02A7" w:rsidRPr="00CC02A7">
        <w:rPr>
          <w:rFonts w:cstheme="minorHAnsi"/>
          <w:color w:val="A6A6A6"/>
          <w:sz w:val="40"/>
        </w:rPr>
        <w:t>3</w:t>
      </w:r>
    </w:p>
    <w:p w14:paraId="3BB21E7F" w14:textId="77777777" w:rsidR="00CC02A7" w:rsidRPr="00CC02A7" w:rsidRDefault="00CC02A7" w:rsidP="001F2F4A">
      <w:pPr>
        <w:pStyle w:val="Zkladntext"/>
        <w:spacing w:before="4"/>
        <w:ind w:left="118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r w:rsidRPr="00CC02A7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Rozvoj a modernizace materiálně technické základny sociálních služeb</w:t>
      </w:r>
    </w:p>
    <w:p w14:paraId="55BDB407" w14:textId="77777777" w:rsidR="00624E35" w:rsidRDefault="00624E35" w:rsidP="00624E35">
      <w:pPr>
        <w:pStyle w:val="Zkladnodstavec"/>
        <w:rPr>
          <w:rFonts w:asciiTheme="minorHAnsi" w:hAnsiTheme="minorHAnsi" w:cstheme="minorHAnsi"/>
          <w:b/>
          <w:caps/>
          <w:sz w:val="46"/>
          <w:szCs w:val="40"/>
        </w:rPr>
      </w:pPr>
    </w:p>
    <w:p w14:paraId="69B0541F" w14:textId="070E480B" w:rsidR="00624E35" w:rsidRPr="00A41E1B" w:rsidRDefault="00624E35" w:rsidP="00624E35">
      <w:pPr>
        <w:ind w:left="118"/>
        <w:rPr>
          <w:rFonts w:cstheme="minorHAnsi"/>
          <w:color w:val="A6A6A6"/>
          <w:sz w:val="40"/>
        </w:rPr>
      </w:pPr>
      <w:r w:rsidRPr="00A41E1B">
        <w:rPr>
          <w:rFonts w:cstheme="minorHAnsi"/>
          <w:color w:val="A6A6A6"/>
          <w:sz w:val="40"/>
        </w:rPr>
        <w:t xml:space="preserve">PŘÍLOHA Č. </w:t>
      </w:r>
      <w:r>
        <w:rPr>
          <w:rFonts w:cstheme="minorHAnsi"/>
          <w:color w:val="A6A6A6"/>
          <w:sz w:val="40"/>
        </w:rPr>
        <w:t>4</w:t>
      </w:r>
      <w:r w:rsidR="00D27A31">
        <w:rPr>
          <w:rFonts w:cstheme="minorHAnsi"/>
          <w:color w:val="A6A6A6"/>
          <w:sz w:val="40"/>
        </w:rPr>
        <w:t xml:space="preserve"> Výzvy</w:t>
      </w:r>
    </w:p>
    <w:p w14:paraId="2C981276" w14:textId="77777777" w:rsidR="00624E35" w:rsidRPr="00EE09BF" w:rsidRDefault="00624E35" w:rsidP="00624E35">
      <w:pPr>
        <w:pStyle w:val="Zkladnodstavec"/>
        <w:rPr>
          <w:rFonts w:asciiTheme="minorHAnsi" w:hAnsiTheme="minorHAnsi" w:cstheme="minorHAnsi"/>
          <w:b/>
          <w:caps/>
          <w:sz w:val="40"/>
          <w:szCs w:val="40"/>
        </w:rPr>
      </w:pPr>
      <w:r w:rsidRPr="00EE09BF">
        <w:rPr>
          <w:rFonts w:asciiTheme="minorHAnsi" w:hAnsiTheme="minorHAnsi" w:cstheme="minorHAnsi"/>
          <w:b/>
          <w:caps/>
          <w:sz w:val="40"/>
          <w:szCs w:val="40"/>
        </w:rPr>
        <w:t xml:space="preserve">Osnova </w:t>
      </w:r>
      <w:r w:rsidRPr="00EE09BF">
        <w:rPr>
          <w:rFonts w:asciiTheme="minorHAnsi" w:hAnsiTheme="minorHAnsi" w:cstheme="minorHAnsi"/>
          <w:b/>
          <w:caps/>
          <w:sz w:val="40"/>
          <w:szCs w:val="40"/>
        </w:rPr>
        <w:br/>
        <w:t>ZJEDNODUŠENÉ studie proveditelnosti</w:t>
      </w:r>
    </w:p>
    <w:p w14:paraId="6109139B" w14:textId="77777777" w:rsidR="00624E35" w:rsidRPr="00CA33F3" w:rsidRDefault="00624E35" w:rsidP="00624E35">
      <w:pPr>
        <w:rPr>
          <w:rFonts w:cstheme="minorHAnsi"/>
          <w:b/>
          <w:sz w:val="40"/>
          <w:szCs w:val="40"/>
        </w:rPr>
      </w:pPr>
    </w:p>
    <w:p w14:paraId="3441F9E0" w14:textId="7DC5F023" w:rsidR="00624E35" w:rsidRPr="00945843" w:rsidRDefault="00624E35" w:rsidP="00624E3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05345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DA7674" w:rsidRPr="0005345D" w:rsidDel="00DA767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34426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</w:p>
    <w:p w14:paraId="621BD4AC" w14:textId="1635B7D1" w:rsidR="00624E35" w:rsidRPr="00EE09BF" w:rsidRDefault="00624E35" w:rsidP="00624E35">
      <w:r w:rsidRPr="00616FA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2168B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1. </w:t>
      </w:r>
      <w:r w:rsidR="0034426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10</w:t>
      </w:r>
      <w:r w:rsidRPr="00616FA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2022</w:t>
      </w:r>
    </w:p>
    <w:bookmarkEnd w:id="0"/>
    <w:p w14:paraId="3650E581" w14:textId="01EE2B40" w:rsidR="0094653E" w:rsidRDefault="0094653E">
      <w:pPr>
        <w:rPr>
          <w:rFonts w:eastAsia="MS Mincho" w:cstheme="minorHAnsi"/>
          <w:b/>
          <w:caps/>
          <w:color w:val="000000"/>
          <w:sz w:val="46"/>
          <w:szCs w:val="40"/>
          <w:lang w:eastAsia="ja-JP"/>
        </w:rPr>
      </w:pPr>
    </w:p>
    <w:tbl>
      <w:tblPr>
        <w:tblStyle w:val="TableNormal"/>
        <w:tblpPr w:leftFromText="141" w:rightFromText="141" w:vertAnchor="text" w:horzAnchor="margin" w:tblpY="64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81"/>
        <w:gridCol w:w="1503"/>
        <w:gridCol w:w="1401"/>
        <w:gridCol w:w="1506"/>
        <w:gridCol w:w="2013"/>
        <w:gridCol w:w="1656"/>
      </w:tblGrid>
      <w:tr w:rsidR="002168BD" w14:paraId="4C93A677" w14:textId="77777777" w:rsidTr="002168BD">
        <w:trPr>
          <w:trHeight w:val="642"/>
        </w:trPr>
        <w:tc>
          <w:tcPr>
            <w:tcW w:w="541" w:type="pct"/>
          </w:tcPr>
          <w:p w14:paraId="033388B8" w14:textId="77777777" w:rsidR="002168BD" w:rsidRPr="00E273AC" w:rsidRDefault="002168BD" w:rsidP="002168BD">
            <w:pPr>
              <w:pStyle w:val="TableParagraph"/>
              <w:spacing w:line="257" w:lineRule="exact"/>
              <w:rPr>
                <w:rFonts w:asciiTheme="minorHAnsi" w:hAnsiTheme="minorHAnsi" w:cstheme="minorHAnsi"/>
              </w:rPr>
            </w:pPr>
            <w:proofErr w:type="spellStart"/>
            <w:r w:rsidRPr="00E273AC">
              <w:rPr>
                <w:rFonts w:asciiTheme="minorHAnsi" w:hAnsiTheme="minorHAnsi" w:cstheme="minorHAnsi"/>
              </w:rPr>
              <w:lastRenderedPageBreak/>
              <w:t>Revize</w:t>
            </w:r>
            <w:proofErr w:type="spellEnd"/>
            <w:r w:rsidRPr="00E273AC">
              <w:rPr>
                <w:rFonts w:asciiTheme="minorHAnsi" w:hAnsiTheme="minorHAnsi" w:cstheme="minorHAnsi"/>
              </w:rPr>
              <w:t xml:space="preserve"> č.</w:t>
            </w:r>
          </w:p>
        </w:tc>
        <w:tc>
          <w:tcPr>
            <w:tcW w:w="829" w:type="pct"/>
          </w:tcPr>
          <w:p w14:paraId="6B109BBC" w14:textId="77777777" w:rsidR="002168BD" w:rsidRPr="002168BD" w:rsidRDefault="002168BD" w:rsidP="002168BD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2168BD">
              <w:rPr>
                <w:rFonts w:asciiTheme="minorHAnsi" w:hAnsiTheme="minorHAnsi" w:cstheme="minorHAnsi"/>
                <w:lang w:val="cs-CZ"/>
              </w:rPr>
              <w:t>Kapitola</w:t>
            </w:r>
          </w:p>
        </w:tc>
        <w:tc>
          <w:tcPr>
            <w:tcW w:w="773" w:type="pct"/>
          </w:tcPr>
          <w:p w14:paraId="77337188" w14:textId="77777777" w:rsidR="002168BD" w:rsidRPr="002168BD" w:rsidRDefault="002168BD" w:rsidP="002168BD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2168BD">
              <w:rPr>
                <w:rFonts w:asciiTheme="minorHAnsi" w:hAnsiTheme="minorHAnsi" w:cstheme="minorHAnsi"/>
                <w:lang w:val="cs-CZ"/>
              </w:rPr>
              <w:t>Strana</w:t>
            </w:r>
          </w:p>
        </w:tc>
        <w:tc>
          <w:tcPr>
            <w:tcW w:w="831" w:type="pct"/>
          </w:tcPr>
          <w:p w14:paraId="0B977774" w14:textId="77777777" w:rsidR="002168BD" w:rsidRPr="002168BD" w:rsidRDefault="002168BD" w:rsidP="002168BD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2168BD">
              <w:rPr>
                <w:rFonts w:asciiTheme="minorHAnsi" w:hAnsiTheme="minorHAnsi" w:cstheme="minorHAnsi"/>
                <w:lang w:val="cs-CZ"/>
              </w:rPr>
              <w:t>Předmět revize</w:t>
            </w:r>
          </w:p>
        </w:tc>
        <w:tc>
          <w:tcPr>
            <w:tcW w:w="1111" w:type="pct"/>
          </w:tcPr>
          <w:p w14:paraId="4CCE5928" w14:textId="77777777" w:rsidR="002168BD" w:rsidRPr="002168BD" w:rsidRDefault="002168BD" w:rsidP="002168BD">
            <w:pPr>
              <w:pStyle w:val="TableParagraph"/>
              <w:ind w:left="105" w:right="584"/>
              <w:rPr>
                <w:rFonts w:asciiTheme="minorHAnsi" w:hAnsiTheme="minorHAnsi" w:cstheme="minorHAnsi"/>
                <w:lang w:val="cs-CZ"/>
              </w:rPr>
            </w:pPr>
            <w:r w:rsidRPr="002168BD">
              <w:rPr>
                <w:rFonts w:asciiTheme="minorHAnsi" w:hAnsiTheme="minorHAnsi" w:cstheme="minorHAnsi"/>
                <w:lang w:val="cs-CZ"/>
              </w:rPr>
              <w:t>Zdůvodnění revize</w:t>
            </w:r>
          </w:p>
        </w:tc>
        <w:tc>
          <w:tcPr>
            <w:tcW w:w="914" w:type="pct"/>
          </w:tcPr>
          <w:p w14:paraId="233F4054" w14:textId="77777777" w:rsidR="002168BD" w:rsidRPr="00E273AC" w:rsidRDefault="002168BD" w:rsidP="002168BD">
            <w:pPr>
              <w:pStyle w:val="TableParagraph"/>
              <w:ind w:left="100"/>
              <w:rPr>
                <w:rFonts w:asciiTheme="minorHAnsi" w:hAnsiTheme="minorHAnsi" w:cstheme="minorHAnsi"/>
              </w:rPr>
            </w:pPr>
            <w:r w:rsidRPr="00E273AC">
              <w:rPr>
                <w:rFonts w:asciiTheme="minorHAnsi" w:hAnsiTheme="minorHAnsi" w:cstheme="minorHAnsi"/>
              </w:rPr>
              <w:t xml:space="preserve">Datum </w:t>
            </w:r>
            <w:r w:rsidRPr="002168BD">
              <w:rPr>
                <w:rFonts w:asciiTheme="minorHAnsi" w:hAnsiTheme="minorHAnsi" w:cstheme="minorHAnsi"/>
                <w:lang w:val="cs-CZ"/>
              </w:rPr>
              <w:t>platnosti revize</w:t>
            </w:r>
          </w:p>
        </w:tc>
      </w:tr>
      <w:tr w:rsidR="002168BD" w14:paraId="41E49005" w14:textId="77777777" w:rsidTr="002168BD">
        <w:trPr>
          <w:trHeight w:val="699"/>
        </w:trPr>
        <w:tc>
          <w:tcPr>
            <w:tcW w:w="541" w:type="pct"/>
          </w:tcPr>
          <w:p w14:paraId="5765F5CD" w14:textId="77777777" w:rsidR="002168BD" w:rsidRPr="00C142EE" w:rsidRDefault="002168BD" w:rsidP="002168BD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29" w:type="pct"/>
          </w:tcPr>
          <w:p w14:paraId="7D9399C1" w14:textId="77777777" w:rsidR="002168BD" w:rsidRPr="002168BD" w:rsidRDefault="002168BD" w:rsidP="002168BD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</w:rPr>
            </w:pPr>
            <w:r w:rsidRPr="002168BD">
              <w:rPr>
                <w:bCs/>
              </w:rPr>
              <w:t>2</w:t>
            </w:r>
          </w:p>
        </w:tc>
        <w:tc>
          <w:tcPr>
            <w:tcW w:w="773" w:type="pct"/>
          </w:tcPr>
          <w:p w14:paraId="227E6A9D" w14:textId="799A7335" w:rsidR="002168BD" w:rsidRDefault="00504321" w:rsidP="002168B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31" w:type="pct"/>
          </w:tcPr>
          <w:p w14:paraId="66CCD948" w14:textId="77777777" w:rsidR="002168BD" w:rsidRPr="002168BD" w:rsidRDefault="002168BD" w:rsidP="002168B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2168BD">
              <w:rPr>
                <w:rFonts w:asciiTheme="minorHAnsi" w:hAnsiTheme="minorHAnsi" w:cstheme="minorHAnsi"/>
                <w:lang w:val="cs-CZ"/>
              </w:rPr>
              <w:t>Úprava poznámky pod čarou</w:t>
            </w:r>
          </w:p>
        </w:tc>
        <w:tc>
          <w:tcPr>
            <w:tcW w:w="1111" w:type="pct"/>
          </w:tcPr>
          <w:p w14:paraId="5BB88D99" w14:textId="77777777" w:rsidR="002168BD" w:rsidRDefault="002168BD" w:rsidP="002168BD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 w:rsidRPr="002168BD">
              <w:rPr>
                <w:rFonts w:asciiTheme="minorHAnsi" w:hAnsiTheme="minorHAnsi" w:cstheme="minorHAnsi"/>
                <w:lang w:val="cs-CZ"/>
              </w:rPr>
              <w:t>Upřesnění</w:t>
            </w:r>
            <w:r>
              <w:rPr>
                <w:rFonts w:asciiTheme="minorHAnsi" w:hAnsiTheme="minorHAnsi" w:cstheme="minorHAnsi"/>
              </w:rPr>
              <w:t xml:space="preserve"> pro USC</w:t>
            </w:r>
          </w:p>
        </w:tc>
        <w:tc>
          <w:tcPr>
            <w:tcW w:w="914" w:type="pct"/>
          </w:tcPr>
          <w:p w14:paraId="521D1CBE" w14:textId="77777777" w:rsidR="002168BD" w:rsidRPr="003441EA" w:rsidRDefault="002168BD" w:rsidP="002168BD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 w:rsidRPr="002168BD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 xml:space="preserve"> 7. 2022</w:t>
            </w:r>
          </w:p>
        </w:tc>
      </w:tr>
      <w:tr w:rsidR="00344264" w14:paraId="5C458FF0" w14:textId="77777777" w:rsidTr="002168BD">
        <w:trPr>
          <w:trHeight w:val="699"/>
        </w:trPr>
        <w:tc>
          <w:tcPr>
            <w:tcW w:w="541" w:type="pct"/>
          </w:tcPr>
          <w:p w14:paraId="291358A4" w14:textId="73AFE18C" w:rsidR="00344264" w:rsidRDefault="00344264" w:rsidP="002168BD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29" w:type="pct"/>
          </w:tcPr>
          <w:p w14:paraId="663C6650" w14:textId="79B4B6F8" w:rsidR="00344264" w:rsidRPr="002168BD" w:rsidRDefault="00FC522A" w:rsidP="002168BD">
            <w:pPr>
              <w:pStyle w:val="TableParagraph"/>
              <w:spacing w:line="281" w:lineRule="exact"/>
              <w:rPr>
                <w:bCs/>
              </w:rPr>
            </w:pPr>
            <w:ins w:id="2" w:author="Gavlasová Kateřina Mgr. (MPSV)" w:date="2022-09-27T08:09:00Z">
              <w:r>
                <w:rPr>
                  <w:bCs/>
                </w:rPr>
                <w:t>8</w:t>
              </w:r>
            </w:ins>
          </w:p>
        </w:tc>
        <w:tc>
          <w:tcPr>
            <w:tcW w:w="773" w:type="pct"/>
          </w:tcPr>
          <w:p w14:paraId="362E09FE" w14:textId="787A0DB3" w:rsidR="00344264" w:rsidRDefault="00FC522A" w:rsidP="002168B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ins w:id="3" w:author="Gavlasová Kateřina Mgr. (MPSV)" w:date="2022-09-27T08:07:00Z">
              <w:r>
                <w:rPr>
                  <w:rFonts w:asciiTheme="minorHAnsi" w:hAnsiTheme="minorHAnsi" w:cstheme="minorHAnsi"/>
                </w:rPr>
                <w:t>21</w:t>
              </w:r>
            </w:ins>
          </w:p>
        </w:tc>
        <w:tc>
          <w:tcPr>
            <w:tcW w:w="831" w:type="pct"/>
          </w:tcPr>
          <w:p w14:paraId="1F422393" w14:textId="1FE90217" w:rsidR="00344264" w:rsidRPr="00FC522A" w:rsidRDefault="00FC522A" w:rsidP="002168B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ins w:id="4" w:author="Gavlasová Kateřina Mgr. (MPSV)" w:date="2022-09-27T08:07:00Z">
              <w:r w:rsidRPr="00FC522A">
                <w:rPr>
                  <w:rFonts w:asciiTheme="minorHAnsi" w:hAnsiTheme="minorHAnsi" w:cstheme="minorHAnsi"/>
                  <w:lang w:val="cs-CZ"/>
                </w:rPr>
                <w:t xml:space="preserve">Úprava poznámky pod čarou </w:t>
              </w:r>
            </w:ins>
          </w:p>
        </w:tc>
        <w:tc>
          <w:tcPr>
            <w:tcW w:w="1111" w:type="pct"/>
          </w:tcPr>
          <w:p w14:paraId="475B9120" w14:textId="0BB0783D" w:rsidR="00344264" w:rsidRPr="002168BD" w:rsidRDefault="00FC522A" w:rsidP="002168BD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ins w:id="5" w:author="Gavlasová Kateřina Mgr. (MPSV)" w:date="2022-09-27T08:08:00Z">
              <w:r>
                <w:rPr>
                  <w:rFonts w:asciiTheme="minorHAnsi" w:hAnsiTheme="minorHAnsi" w:cstheme="minorHAnsi"/>
                  <w:lang w:val="cs-CZ"/>
                </w:rPr>
                <w:t>B</w:t>
              </w:r>
              <w:r w:rsidRPr="00FC522A">
                <w:rPr>
                  <w:rFonts w:asciiTheme="minorHAnsi" w:hAnsiTheme="minorHAnsi" w:cstheme="minorHAnsi"/>
                  <w:lang w:val="cs-CZ"/>
                </w:rPr>
                <w:t>ližší specifikace prováděného průzkumu trhu při oceňování položek rozpočtu</w:t>
              </w:r>
            </w:ins>
          </w:p>
        </w:tc>
        <w:tc>
          <w:tcPr>
            <w:tcW w:w="914" w:type="pct"/>
          </w:tcPr>
          <w:p w14:paraId="1EDB407C" w14:textId="0CD2452E" w:rsidR="00344264" w:rsidRPr="002168BD" w:rsidRDefault="00FC522A" w:rsidP="002168BD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ins w:id="6" w:author="Gavlasová Kateřina Mgr. (MPSV)" w:date="2022-09-27T08:08:00Z">
              <w:r>
                <w:rPr>
                  <w:rFonts w:asciiTheme="minorHAnsi" w:hAnsiTheme="minorHAnsi" w:cstheme="minorHAnsi"/>
                </w:rPr>
                <w:t>1. 10. 2022</w:t>
              </w:r>
            </w:ins>
          </w:p>
        </w:tc>
      </w:tr>
    </w:tbl>
    <w:p w14:paraId="28FDEFB9" w14:textId="62AE53C1" w:rsidR="00D948A7" w:rsidRPr="002168BD" w:rsidRDefault="002168BD" w:rsidP="002168BD">
      <w:pPr>
        <w:pStyle w:val="Nadpis1"/>
        <w:rPr>
          <w:rFonts w:asciiTheme="minorHAnsi" w:eastAsia="MS Mincho" w:hAnsiTheme="minorHAnsi" w:cstheme="minorHAnsi"/>
          <w:color w:val="auto"/>
          <w:sz w:val="24"/>
          <w:szCs w:val="24"/>
          <w:lang w:eastAsia="ja-JP"/>
        </w:rPr>
      </w:pPr>
      <w:r w:rsidRPr="002168BD">
        <w:rPr>
          <w:rFonts w:asciiTheme="minorHAnsi" w:eastAsia="MS Mincho" w:hAnsiTheme="minorHAnsi" w:cstheme="minorHAnsi"/>
          <w:color w:val="auto"/>
          <w:sz w:val="24"/>
          <w:szCs w:val="24"/>
          <w:lang w:eastAsia="ja-JP"/>
        </w:rPr>
        <w:t>Přehled změn dokumentu</w:t>
      </w:r>
    </w:p>
    <w:p w14:paraId="4B46F1DD" w14:textId="77777777" w:rsidR="0014068A" w:rsidRDefault="0014068A" w:rsidP="0014068A"/>
    <w:p w14:paraId="6D9B8B6C" w14:textId="42943876" w:rsidR="005E7F63" w:rsidRPr="0014068A" w:rsidRDefault="005E7F63" w:rsidP="002168BD">
      <w:pPr>
        <w:pageBreakBefore/>
        <w:jc w:val="center"/>
        <w:rPr>
          <w:b/>
          <w:bCs/>
          <w:color w:val="1F497D" w:themeColor="text2"/>
          <w:sz w:val="36"/>
          <w:szCs w:val="36"/>
        </w:rPr>
      </w:pPr>
      <w:r w:rsidRPr="0014068A">
        <w:rPr>
          <w:b/>
          <w:bCs/>
          <w:color w:val="1F497D" w:themeColor="text2"/>
          <w:sz w:val="36"/>
          <w:szCs w:val="36"/>
        </w:rPr>
        <w:lastRenderedPageBreak/>
        <w:t>Obsah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933104598"/>
        <w:docPartObj>
          <w:docPartGallery w:val="Table of Contents"/>
          <w:docPartUnique/>
        </w:docPartObj>
      </w:sdtPr>
      <w:sdtEndPr/>
      <w:sdtContent>
        <w:p w14:paraId="0340926B" w14:textId="77777777" w:rsidR="004D6B92" w:rsidRDefault="004D6B92">
          <w:pPr>
            <w:pStyle w:val="Nadpisobsahu"/>
          </w:pPr>
        </w:p>
        <w:p w14:paraId="5969DF94" w14:textId="6C516E96" w:rsidR="00033101" w:rsidRDefault="004D6B92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9356511" w:history="1">
            <w:r w:rsidR="00033101" w:rsidRPr="0094446D">
              <w:rPr>
                <w:rStyle w:val="Hypertextovodkaz"/>
                <w:caps/>
                <w:noProof/>
              </w:rPr>
              <w:t>1.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IDENTIFIKACE DOKUMENTU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_Toc99356511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 w:rsidR="00FC522A">
              <w:rPr>
                <w:noProof/>
                <w:webHidden/>
              </w:rPr>
              <w:t>4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4DB31A0A" w14:textId="020D38F7" w:rsidR="00033101" w:rsidRDefault="00FC522A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12" w:history="1">
            <w:r w:rsidR="00033101" w:rsidRPr="0094446D">
              <w:rPr>
                <w:rStyle w:val="Hypertextovodkaz"/>
                <w:caps/>
                <w:noProof/>
              </w:rPr>
              <w:t>2.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IDENTIFIKAČNÍ ÚDAJE A CHARAKTERISTIKY PŘEDKLADATELE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_Toc99356512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6AFAD356" w14:textId="1B94B0CF" w:rsidR="00033101" w:rsidRDefault="00FC522A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13" w:history="1">
            <w:r w:rsidR="00033101" w:rsidRPr="0094446D">
              <w:rPr>
                <w:rStyle w:val="Hypertextovodkaz"/>
                <w:caps/>
                <w:noProof/>
              </w:rPr>
              <w:t>3.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Charakteristika projektu a jeho soulad s VÝZVOU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_Toc99356513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338A850D" w14:textId="53987477" w:rsidR="00033101" w:rsidRDefault="00FC522A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14" w:history="1">
            <w:r w:rsidR="00033101" w:rsidRPr="0094446D">
              <w:rPr>
                <w:rStyle w:val="Hypertextovodkaz"/>
                <w:caps/>
                <w:noProof/>
              </w:rPr>
              <w:t>4.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ZDŮVODNĚNÍ POTŘEBNOSTI REALIZACE PROJEKTU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_Toc99356514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641F1278" w14:textId="7CFF9CB8" w:rsidR="00033101" w:rsidRDefault="00FC522A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15" w:history="1">
            <w:r w:rsidR="00033101" w:rsidRPr="0094446D">
              <w:rPr>
                <w:rStyle w:val="Hypertextovodkaz"/>
                <w:caps/>
                <w:noProof/>
              </w:rPr>
              <w:t>5.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Podrobný popis projektu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_Toc99356515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17148221" w14:textId="4DEE93B6" w:rsidR="00033101" w:rsidRDefault="00FC522A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16" w:history="1">
            <w:r w:rsidR="00033101" w:rsidRPr="0094446D">
              <w:rPr>
                <w:rStyle w:val="Hypertextovodkaz"/>
                <w:caps/>
                <w:noProof/>
              </w:rPr>
              <w:t>6.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Management projektu a řízení lidských zdrojů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_Toc99356516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08D0DB1F" w14:textId="3B4BF360" w:rsidR="00033101" w:rsidRDefault="00FC522A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17" w:history="1">
            <w:r w:rsidR="00033101" w:rsidRPr="0094446D">
              <w:rPr>
                <w:rStyle w:val="Hypertextovodkaz"/>
                <w:caps/>
                <w:noProof/>
              </w:rPr>
              <w:t>7.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Technické a technologické řešení projektu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_Toc99356517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4F72F167" w14:textId="4B025D26" w:rsidR="00033101" w:rsidRDefault="00FC522A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18" w:history="1">
            <w:r w:rsidR="00033101" w:rsidRPr="0094446D">
              <w:rPr>
                <w:rStyle w:val="Hypertextovodkaz"/>
                <w:caps/>
                <w:noProof/>
              </w:rPr>
              <w:t>8.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FINANČNÍ ANALÝZA PROJEKTU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_Toc99356518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07A3DEA7" w14:textId="76CDBC1D" w:rsidR="00033101" w:rsidRDefault="00FC522A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19" w:history="1">
            <w:r w:rsidR="00033101" w:rsidRPr="0094446D">
              <w:rPr>
                <w:rStyle w:val="Hypertextovodkaz"/>
                <w:caps/>
                <w:noProof/>
              </w:rPr>
              <w:t>9.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Analýza a řízení rizik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_Toc99356519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34A1652A" w14:textId="02F214AA" w:rsidR="00033101" w:rsidRDefault="00FC522A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20" w:history="1">
            <w:r w:rsidR="00033101" w:rsidRPr="0094446D">
              <w:rPr>
                <w:rStyle w:val="Hypertextovodkaz"/>
                <w:noProof/>
              </w:rPr>
              <w:t>10.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udržitelnost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_Toc99356520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2EB2D473" w14:textId="179ECEAD" w:rsidR="00033101" w:rsidRDefault="00FC522A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21" w:history="1">
            <w:r w:rsidR="00033101" w:rsidRPr="0094446D">
              <w:rPr>
                <w:rStyle w:val="Hypertextovodkaz"/>
                <w:caps/>
                <w:noProof/>
              </w:rPr>
              <w:t>11.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Výstupy projektu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_Toc99356521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1D8D119A" w14:textId="3AE72AAE" w:rsidR="00033101" w:rsidRDefault="00FC522A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22" w:history="1">
            <w:r w:rsidR="00033101" w:rsidRPr="0094446D">
              <w:rPr>
                <w:rStyle w:val="Hypertextovodkaz"/>
                <w:caps/>
                <w:noProof/>
              </w:rPr>
              <w:t>12.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Připravenost projektu k realizaci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_Toc99356522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47E901E8" w14:textId="7B64D026" w:rsidR="00033101" w:rsidRDefault="00FC522A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23" w:history="1">
            <w:r w:rsidR="00033101" w:rsidRPr="0094446D">
              <w:rPr>
                <w:rStyle w:val="Hypertextovodkaz"/>
                <w:noProof/>
              </w:rPr>
              <w:t>13.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noProof/>
              </w:rPr>
              <w:t>ANALÝZA ROZVOJE SOCIÁLNÍ SLUŽEB V MÍSTĚ REALIZACE PROJEKTU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_Toc99356523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50FB0DA0" w14:textId="174A9E70" w:rsidR="00033101" w:rsidRDefault="00FC522A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24" w:history="1">
            <w:r w:rsidR="00033101" w:rsidRPr="0094446D">
              <w:rPr>
                <w:rStyle w:val="Hypertextovodkaz"/>
                <w:noProof/>
              </w:rPr>
              <w:t>14.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noProof/>
              </w:rPr>
              <w:t>PŘÍLOHY OSNOVY – vzory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_Toc99356524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29624554" w14:textId="4A46A5FD" w:rsidR="004D6B92" w:rsidRPr="001F2F4A" w:rsidRDefault="004D6B92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4A93FC97" w14:textId="3113C2B0" w:rsidR="001F2F4A" w:rsidRPr="003941A7" w:rsidRDefault="001F2F4A" w:rsidP="003941A7"/>
    <w:p w14:paraId="5E20B4C0" w14:textId="27C30949" w:rsidR="001F2F4A" w:rsidRDefault="001F2F4A" w:rsidP="001F2F4A"/>
    <w:p w14:paraId="0047FFB4" w14:textId="6529491F" w:rsidR="001F2F4A" w:rsidRDefault="001F2F4A" w:rsidP="001F2F4A"/>
    <w:p w14:paraId="7BE714F5" w14:textId="6B1BFC67" w:rsidR="001F2F4A" w:rsidRDefault="001F2F4A" w:rsidP="001F2F4A"/>
    <w:p w14:paraId="2BAEEFEF" w14:textId="713768AE" w:rsidR="001F2F4A" w:rsidRDefault="001F2F4A" w:rsidP="001F2F4A"/>
    <w:p w14:paraId="75B7D8A3" w14:textId="28FEE81E" w:rsidR="001F2F4A" w:rsidRDefault="001F2F4A" w:rsidP="001F2F4A"/>
    <w:p w14:paraId="561B86F6" w14:textId="791570D1" w:rsidR="001F2F4A" w:rsidRDefault="001F2F4A" w:rsidP="001F2F4A"/>
    <w:p w14:paraId="4695FFE1" w14:textId="0386419E" w:rsidR="001F2F4A" w:rsidRDefault="001F2F4A" w:rsidP="001F2F4A"/>
    <w:p w14:paraId="50900CEF" w14:textId="659A75F4" w:rsidR="001F2F4A" w:rsidRDefault="001F2F4A" w:rsidP="001F2F4A"/>
    <w:p w14:paraId="71ABF2BF" w14:textId="60E19A04" w:rsidR="0014068A" w:rsidRDefault="0014068A" w:rsidP="001F2F4A"/>
    <w:p w14:paraId="49DE74CD" w14:textId="77777777" w:rsidR="0014068A" w:rsidRPr="001F2F4A" w:rsidRDefault="0014068A" w:rsidP="001F2F4A"/>
    <w:p w14:paraId="6C25E546" w14:textId="12F8AC14" w:rsidR="001F2F4A" w:rsidRPr="00446225" w:rsidRDefault="00F02008" w:rsidP="001F2F4A">
      <w:pPr>
        <w:pStyle w:val="Nadpis1"/>
        <w:numPr>
          <w:ilvl w:val="0"/>
          <w:numId w:val="53"/>
        </w:numPr>
        <w:jc w:val="both"/>
        <w:rPr>
          <w:caps/>
        </w:rPr>
      </w:pPr>
      <w:bookmarkStart w:id="7" w:name="_Toc99356511"/>
      <w:r w:rsidRPr="00EC0EB4">
        <w:rPr>
          <w:caps/>
        </w:rPr>
        <w:lastRenderedPageBreak/>
        <w:t>I</w:t>
      </w:r>
      <w:r w:rsidR="001448A3">
        <w:rPr>
          <w:caps/>
        </w:rPr>
        <w:t>DENTIFIKACE DOKUMENTU</w:t>
      </w:r>
      <w:bookmarkEnd w:id="7"/>
    </w:p>
    <w:tbl>
      <w:tblPr>
        <w:tblStyle w:val="Mkatabulky"/>
        <w:tblW w:w="8930" w:type="dxa"/>
        <w:tblInd w:w="137" w:type="dxa"/>
        <w:tblLook w:val="04A0" w:firstRow="1" w:lastRow="0" w:firstColumn="1" w:lastColumn="0" w:noHBand="0" w:noVBand="1"/>
      </w:tblPr>
      <w:tblGrid>
        <w:gridCol w:w="2582"/>
        <w:gridCol w:w="6348"/>
      </w:tblGrid>
      <w:tr w:rsidR="000C0979" w:rsidRPr="000C0979" w14:paraId="457C3C1B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2DAE80" w14:textId="3ADE30E0" w:rsidR="001436D9" w:rsidRPr="00DB0C68" w:rsidRDefault="000C0979" w:rsidP="002B36F6">
            <w:pPr>
              <w:tabs>
                <w:tab w:val="left" w:pos="0"/>
              </w:tabs>
              <w:rPr>
                <w:b/>
                <w:bCs/>
              </w:rPr>
            </w:pPr>
            <w:r w:rsidRPr="00DB0C68">
              <w:rPr>
                <w:b/>
                <w:bCs/>
              </w:rPr>
              <w:t>Název projektu</w:t>
            </w:r>
          </w:p>
        </w:tc>
        <w:tc>
          <w:tcPr>
            <w:tcW w:w="6348" w:type="dxa"/>
            <w:vAlign w:val="center"/>
          </w:tcPr>
          <w:p w14:paraId="7F8C53EA" w14:textId="77777777" w:rsidR="001436D9" w:rsidRPr="000C0979" w:rsidRDefault="001436D9" w:rsidP="002B36F6"/>
        </w:tc>
      </w:tr>
      <w:tr w:rsidR="0048147C" w:rsidRPr="000C0979" w14:paraId="73A1046C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1491265" w14:textId="4DEF6F24" w:rsidR="0048147C" w:rsidRDefault="0048147C" w:rsidP="002B36F6">
            <w:pPr>
              <w:tabs>
                <w:tab w:val="left" w:pos="0"/>
              </w:tabs>
            </w:pPr>
            <w:r>
              <w:t xml:space="preserve">Účel vytvoření </w:t>
            </w:r>
            <w:r w:rsidR="005425FE">
              <w:t>studie proveditelnosti</w:t>
            </w:r>
          </w:p>
        </w:tc>
        <w:tc>
          <w:tcPr>
            <w:tcW w:w="6348" w:type="dxa"/>
            <w:vAlign w:val="center"/>
          </w:tcPr>
          <w:p w14:paraId="1B53A9AD" w14:textId="77777777" w:rsidR="0048147C" w:rsidRPr="000C0979" w:rsidRDefault="0048147C" w:rsidP="002B36F6"/>
        </w:tc>
      </w:tr>
      <w:tr w:rsidR="001807D9" w:rsidRPr="000C0979" w14:paraId="187A395E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ECA9993" w14:textId="189C2BF5" w:rsidR="001807D9" w:rsidRDefault="001807D9" w:rsidP="002B36F6">
            <w:pPr>
              <w:tabs>
                <w:tab w:val="left" w:pos="0"/>
              </w:tabs>
            </w:pPr>
            <w:r>
              <w:t>Zpracovatel</w:t>
            </w:r>
          </w:p>
        </w:tc>
        <w:tc>
          <w:tcPr>
            <w:tcW w:w="6348" w:type="dxa"/>
            <w:vAlign w:val="center"/>
          </w:tcPr>
          <w:p w14:paraId="2D72642F" w14:textId="77777777" w:rsidR="001807D9" w:rsidRPr="000C0979" w:rsidRDefault="001807D9" w:rsidP="002B36F6"/>
        </w:tc>
      </w:tr>
      <w:tr w:rsidR="007178AA" w:rsidRPr="000C0979" w14:paraId="02EABF09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811201F" w14:textId="7587A027" w:rsidR="007178AA" w:rsidRDefault="007178AA" w:rsidP="002B36F6">
            <w:pPr>
              <w:tabs>
                <w:tab w:val="left" w:pos="0"/>
              </w:tabs>
            </w:pPr>
            <w:r>
              <w:t xml:space="preserve">Datum vypracování </w:t>
            </w:r>
          </w:p>
        </w:tc>
        <w:tc>
          <w:tcPr>
            <w:tcW w:w="6348" w:type="dxa"/>
            <w:vAlign w:val="center"/>
          </w:tcPr>
          <w:p w14:paraId="340A1C41" w14:textId="77777777" w:rsidR="007178AA" w:rsidRPr="000C0979" w:rsidRDefault="007178AA" w:rsidP="002B36F6"/>
        </w:tc>
      </w:tr>
      <w:tr w:rsidR="007178AA" w:rsidRPr="000C0979" w14:paraId="6EBA2BDE" w14:textId="77777777" w:rsidTr="009F6A59">
        <w:trPr>
          <w:trHeight w:val="3688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4AA818" w14:textId="11C11E14" w:rsidR="007178AA" w:rsidRDefault="007178AA" w:rsidP="002B36F6">
            <w:pPr>
              <w:tabs>
                <w:tab w:val="left" w:pos="0"/>
              </w:tabs>
            </w:pPr>
            <w:r>
              <w:t>Přílohy</w:t>
            </w:r>
            <w:r w:rsidR="00303D41">
              <w:rPr>
                <w:rStyle w:val="Znakapoznpodarou"/>
              </w:rPr>
              <w:footnoteReference w:id="1"/>
            </w:r>
          </w:p>
          <w:p w14:paraId="44E520F3" w14:textId="3DECBD24" w:rsidR="005425FE" w:rsidRDefault="005425FE" w:rsidP="00303D41">
            <w:pPr>
              <w:tabs>
                <w:tab w:val="left" w:pos="0"/>
              </w:tabs>
            </w:pPr>
          </w:p>
        </w:tc>
        <w:tc>
          <w:tcPr>
            <w:tcW w:w="6348" w:type="dxa"/>
            <w:vAlign w:val="center"/>
          </w:tcPr>
          <w:p w14:paraId="159D0F8E" w14:textId="417A66C6" w:rsidR="009F6A59" w:rsidRDefault="009F6A59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>
              <w:t xml:space="preserve">Analýza potřebnosti zřízení </w:t>
            </w:r>
            <w:r w:rsidR="001C00E3">
              <w:t>navrhované infrastruktury v území</w:t>
            </w:r>
          </w:p>
          <w:p w14:paraId="6F703B10" w14:textId="0283CEB1" w:rsidR="007178AA" w:rsidRPr="00CF35EF" w:rsidRDefault="0094653E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 w:rsidRPr="00CF35EF">
              <w:t>Časový harmonogram realizace (</w:t>
            </w:r>
            <w:proofErr w:type="spellStart"/>
            <w:r w:rsidRPr="00CF35EF">
              <w:t>Ganttův</w:t>
            </w:r>
            <w:proofErr w:type="spellEnd"/>
            <w:r w:rsidRPr="00CF35EF">
              <w:t xml:space="preserve"> diagram)</w:t>
            </w:r>
          </w:p>
          <w:p w14:paraId="399FF18F" w14:textId="136ECE34" w:rsidR="0094653E" w:rsidRPr="00CF35EF" w:rsidRDefault="000506AC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 w:rsidRPr="00CF35EF">
              <w:t>Plán cash-</w:t>
            </w:r>
            <w:proofErr w:type="spellStart"/>
            <w:r w:rsidRPr="00CF35EF">
              <w:t>flow</w:t>
            </w:r>
            <w:proofErr w:type="spellEnd"/>
            <w:r w:rsidRPr="00CF35EF">
              <w:t xml:space="preserve"> (v grafickém provedení)</w:t>
            </w:r>
          </w:p>
          <w:p w14:paraId="1CE94E13" w14:textId="54B7A534" w:rsidR="00CF35EF" w:rsidRPr="00CF35EF" w:rsidRDefault="00CF35EF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 w:rsidRPr="00CF35EF">
              <w:t>Podrobný rozpočet projektu</w:t>
            </w:r>
          </w:p>
          <w:p w14:paraId="7D0C3180" w14:textId="77777777" w:rsidR="001C00E3" w:rsidRPr="00620943" w:rsidRDefault="001C00E3" w:rsidP="001C00E3">
            <w:pPr>
              <w:pStyle w:val="Odstavecseseznamem"/>
              <w:ind w:left="427"/>
              <w:rPr>
                <w:color w:val="FF0000"/>
              </w:rPr>
            </w:pPr>
          </w:p>
          <w:p w14:paraId="1A0C4533" w14:textId="77777777" w:rsidR="009F6A59" w:rsidRDefault="009F6A59" w:rsidP="009F6A59">
            <w:pPr>
              <w:pStyle w:val="Odstavecseseznamem"/>
            </w:pPr>
          </w:p>
          <w:p w14:paraId="252DF26E" w14:textId="3801D6F3" w:rsidR="000506AC" w:rsidRPr="000C0979" w:rsidRDefault="000506AC" w:rsidP="002B36F6"/>
        </w:tc>
      </w:tr>
    </w:tbl>
    <w:p w14:paraId="37FD1748" w14:textId="77777777" w:rsidR="006579AA" w:rsidRDefault="006579AA" w:rsidP="00CF35EF">
      <w:pPr>
        <w:pStyle w:val="Nadpis1"/>
        <w:numPr>
          <w:ilvl w:val="0"/>
          <w:numId w:val="53"/>
        </w:numPr>
        <w:jc w:val="both"/>
        <w:rPr>
          <w:caps/>
        </w:rPr>
        <w:sectPr w:rsidR="006579AA" w:rsidSect="0014068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4A1ABAA4" w14:textId="72F554A4" w:rsidR="008A5F96" w:rsidRPr="004A323F" w:rsidRDefault="001448A3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8" w:name="_Toc99356512"/>
      <w:r>
        <w:rPr>
          <w:caps/>
        </w:rPr>
        <w:lastRenderedPageBreak/>
        <w:t>IDENTIFIKA</w:t>
      </w:r>
      <w:r w:rsidR="00DB0C68">
        <w:rPr>
          <w:caps/>
        </w:rPr>
        <w:t>ČNÍ ÚDAJE A CHARAKTERISTIKY</w:t>
      </w:r>
      <w:r>
        <w:rPr>
          <w:caps/>
        </w:rPr>
        <w:t xml:space="preserve"> </w:t>
      </w:r>
      <w:r w:rsidR="00946167">
        <w:rPr>
          <w:caps/>
        </w:rPr>
        <w:t>PŘEDKLADATEL</w:t>
      </w:r>
      <w:r>
        <w:rPr>
          <w:caps/>
        </w:rPr>
        <w:t>E</w:t>
      </w:r>
      <w:bookmarkEnd w:id="8"/>
      <w:r w:rsidR="00946167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1807D9" w14:paraId="49ECE02A" w14:textId="77777777" w:rsidTr="006D3C0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109A431" w14:textId="3A38F946" w:rsidR="001807D9" w:rsidRPr="001807D9" w:rsidRDefault="001807D9" w:rsidP="002B36F6">
            <w:pPr>
              <w:rPr>
                <w:sz w:val="24"/>
                <w:szCs w:val="24"/>
              </w:rPr>
            </w:pPr>
            <w:bookmarkStart w:id="9" w:name="_Hlk83242594"/>
            <w:bookmarkStart w:id="10" w:name="_Hlk83242380"/>
            <w:r w:rsidRPr="00DB0C68">
              <w:rPr>
                <w:b/>
                <w:bCs/>
                <w:sz w:val="24"/>
                <w:szCs w:val="24"/>
              </w:rPr>
              <w:t>Př</w:t>
            </w:r>
            <w:r w:rsidR="00946167" w:rsidRPr="00DB0C68">
              <w:rPr>
                <w:b/>
                <w:bCs/>
                <w:sz w:val="24"/>
                <w:szCs w:val="24"/>
              </w:rPr>
              <w:t>edkladatel</w:t>
            </w:r>
            <w:r w:rsidR="00946167">
              <w:rPr>
                <w:sz w:val="24"/>
                <w:szCs w:val="24"/>
              </w:rPr>
              <w:t xml:space="preserve"> – příjemce dotace</w:t>
            </w:r>
          </w:p>
        </w:tc>
      </w:tr>
      <w:tr w:rsidR="001807D9" w14:paraId="46801AB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6B0BD3B" w14:textId="77777777" w:rsidR="001807D9" w:rsidRDefault="001807D9" w:rsidP="001807D9">
            <w:pPr>
              <w:tabs>
                <w:tab w:val="left" w:pos="0"/>
              </w:tabs>
            </w:pPr>
            <w:r>
              <w:t xml:space="preserve">Obchodní jméno/název </w:t>
            </w:r>
          </w:p>
          <w:p w14:paraId="749B3A01" w14:textId="5BB267E4" w:rsidR="001807D9" w:rsidRDefault="001807D9" w:rsidP="001807D9">
            <w:pPr>
              <w:tabs>
                <w:tab w:val="left" w:pos="0"/>
              </w:tabs>
            </w:pPr>
            <w:r>
              <w:t>Typ organizace</w:t>
            </w:r>
            <w:r w:rsidR="0032303C">
              <w:t>, s</w:t>
            </w:r>
            <w:r>
              <w:t xml:space="preserve">ídlo </w:t>
            </w:r>
          </w:p>
          <w:p w14:paraId="6A9BF8FF" w14:textId="77777777" w:rsidR="0032303C" w:rsidRDefault="001807D9" w:rsidP="0032303C">
            <w:pPr>
              <w:tabs>
                <w:tab w:val="left" w:pos="0"/>
              </w:tabs>
            </w:pPr>
            <w:r>
              <w:t>IČ</w:t>
            </w:r>
            <w:r w:rsidR="0032303C">
              <w:t xml:space="preserve">, </w:t>
            </w:r>
            <w:r>
              <w:t>DIČ</w:t>
            </w:r>
          </w:p>
          <w:p w14:paraId="292DA13A" w14:textId="59DB1DD7" w:rsidR="00C1319C" w:rsidRDefault="00CF35EF" w:rsidP="0032303C">
            <w:pPr>
              <w:tabs>
                <w:tab w:val="left" w:pos="0"/>
              </w:tabs>
            </w:pPr>
            <w:r>
              <w:t>Datum založení organizace</w:t>
            </w:r>
          </w:p>
        </w:tc>
        <w:tc>
          <w:tcPr>
            <w:tcW w:w="9384" w:type="dxa"/>
            <w:vAlign w:val="center"/>
          </w:tcPr>
          <w:p w14:paraId="568EFCAB" w14:textId="77777777" w:rsidR="001807D9" w:rsidRDefault="001807D9" w:rsidP="002B36F6"/>
        </w:tc>
      </w:tr>
      <w:tr w:rsidR="001436D9" w14:paraId="67E81F9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F608879" w14:textId="77777777" w:rsidR="001436D9" w:rsidRDefault="001436D9" w:rsidP="002B36F6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9384" w:type="dxa"/>
            <w:vAlign w:val="center"/>
          </w:tcPr>
          <w:p w14:paraId="55603BEF" w14:textId="77777777" w:rsidR="001436D9" w:rsidRDefault="001436D9" w:rsidP="002B36F6"/>
        </w:tc>
      </w:tr>
      <w:tr w:rsidR="001436D9" w14:paraId="556D4BF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107636" w14:textId="77777777" w:rsidR="001436D9" w:rsidRDefault="001436D9" w:rsidP="002B36F6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9384" w:type="dxa"/>
            <w:vAlign w:val="center"/>
          </w:tcPr>
          <w:p w14:paraId="4593E2B6" w14:textId="77777777" w:rsidR="001436D9" w:rsidRDefault="001436D9" w:rsidP="002B36F6"/>
        </w:tc>
      </w:tr>
      <w:bookmarkEnd w:id="9"/>
      <w:tr w:rsidR="001436D9" w14:paraId="7E51E63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8BC1B47" w14:textId="77BF5632" w:rsidR="001436D9" w:rsidRPr="00CF35EF" w:rsidRDefault="0048147C" w:rsidP="002B36F6">
            <w:pPr>
              <w:tabs>
                <w:tab w:val="left" w:pos="0"/>
              </w:tabs>
            </w:pPr>
            <w:r>
              <w:t xml:space="preserve">Zkušenosti žadatele s provozováním </w:t>
            </w:r>
            <w:r w:rsidR="00CF35EF">
              <w:rPr>
                <w:b/>
                <w:bCs/>
              </w:rPr>
              <w:t xml:space="preserve">sociální infrastruktury </w:t>
            </w:r>
            <w:r w:rsidR="00CF35EF">
              <w:t>(pokud nemá, jak bude řešeno)</w:t>
            </w:r>
            <w:r w:rsidR="00D948A7">
              <w:rPr>
                <w:rStyle w:val="Znakapoznpodarou"/>
              </w:rPr>
              <w:footnoteReference w:id="2"/>
            </w:r>
          </w:p>
        </w:tc>
        <w:tc>
          <w:tcPr>
            <w:tcW w:w="9384" w:type="dxa"/>
            <w:vAlign w:val="center"/>
          </w:tcPr>
          <w:p w14:paraId="236F425E" w14:textId="77777777" w:rsidR="001436D9" w:rsidRDefault="001436D9" w:rsidP="002B36F6"/>
        </w:tc>
      </w:tr>
      <w:tr w:rsidR="0048147C" w14:paraId="0DD1A00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B37451" w14:textId="73507580" w:rsidR="0048147C" w:rsidRDefault="0048147C" w:rsidP="002B36F6">
            <w:pPr>
              <w:tabs>
                <w:tab w:val="left" w:pos="0"/>
              </w:tabs>
            </w:pPr>
            <w:r>
              <w:t>Zkušenosti žadatele s </w:t>
            </w:r>
            <w:r w:rsidR="00220873">
              <w:t>řízením</w:t>
            </w:r>
            <w:r>
              <w:t xml:space="preserve"> investičních projektů</w:t>
            </w:r>
            <w:r w:rsidR="00220873">
              <w:t xml:space="preserve"> </w:t>
            </w:r>
            <w:r w:rsidR="00220873" w:rsidRPr="00220873">
              <w:t>(pokud nemá, jak bude řešeno)</w:t>
            </w:r>
          </w:p>
        </w:tc>
        <w:tc>
          <w:tcPr>
            <w:tcW w:w="9384" w:type="dxa"/>
            <w:vAlign w:val="center"/>
          </w:tcPr>
          <w:p w14:paraId="048217A4" w14:textId="77777777" w:rsidR="0048147C" w:rsidRDefault="0048147C" w:rsidP="002B36F6"/>
        </w:tc>
      </w:tr>
      <w:tr w:rsidR="0048147C" w14:paraId="7553031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35A68E" w14:textId="6E511639" w:rsidR="0048147C" w:rsidRDefault="0048147C" w:rsidP="002B36F6">
            <w:pPr>
              <w:tabs>
                <w:tab w:val="left" w:pos="0"/>
              </w:tabs>
            </w:pPr>
            <w:r>
              <w:t>Zkušenosti žadatele s</w:t>
            </w:r>
            <w:r w:rsidR="00220873">
              <w:t xml:space="preserve"> administrací veřejných zakázek v hodnotě odpovídající </w:t>
            </w:r>
            <w:r w:rsidR="003934F6">
              <w:t>projektovému záměru</w:t>
            </w:r>
          </w:p>
        </w:tc>
        <w:tc>
          <w:tcPr>
            <w:tcW w:w="9384" w:type="dxa"/>
            <w:vAlign w:val="center"/>
          </w:tcPr>
          <w:p w14:paraId="40436A55" w14:textId="77777777" w:rsidR="0048147C" w:rsidRDefault="0048147C" w:rsidP="002B36F6"/>
        </w:tc>
      </w:tr>
      <w:tr w:rsidR="00256F75" w14:paraId="60B02AA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28B2544" w14:textId="0D95084E" w:rsidR="00256F75" w:rsidRDefault="00256F75" w:rsidP="002B36F6">
            <w:pPr>
              <w:tabs>
                <w:tab w:val="left" w:pos="0"/>
              </w:tabs>
            </w:pPr>
            <w:r w:rsidRPr="00877C7F">
              <w:t>Plátce DPH (ano/ne)</w:t>
            </w:r>
          </w:p>
        </w:tc>
        <w:tc>
          <w:tcPr>
            <w:tcW w:w="9384" w:type="dxa"/>
            <w:vAlign w:val="center"/>
          </w:tcPr>
          <w:p w14:paraId="1F216F1B" w14:textId="77777777" w:rsidR="00256F75" w:rsidRDefault="00256F75" w:rsidP="002B36F6"/>
        </w:tc>
      </w:tr>
    </w:tbl>
    <w:p w14:paraId="27F9B620" w14:textId="5EF6B9A7" w:rsidR="009125DD" w:rsidRPr="009125DD" w:rsidRDefault="009125DD" w:rsidP="00877C7F">
      <w:bookmarkStart w:id="11" w:name="_Hlk83305628"/>
    </w:p>
    <w:p w14:paraId="26FAA70D" w14:textId="31A5F15E" w:rsidR="00B8276E" w:rsidRPr="004A323F" w:rsidRDefault="00B8276E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2" w:name="_Toc99356513"/>
      <w:bookmarkEnd w:id="10"/>
      <w:bookmarkEnd w:id="11"/>
      <w:r w:rsidRPr="004A323F">
        <w:rPr>
          <w:caps/>
        </w:rPr>
        <w:lastRenderedPageBreak/>
        <w:t>Charakteristika projektu a jeho soulad s </w:t>
      </w:r>
      <w:r w:rsidR="009125DD">
        <w:rPr>
          <w:caps/>
        </w:rPr>
        <w:t>VÝZVOU</w:t>
      </w:r>
      <w:bookmarkEnd w:id="12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125DD" w14:paraId="664347C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4DB60DF" w14:textId="77777777" w:rsidR="00F94C0C" w:rsidRDefault="00F94C0C" w:rsidP="00F94C0C">
            <w:pPr>
              <w:tabs>
                <w:tab w:val="left" w:pos="0"/>
              </w:tabs>
            </w:pPr>
            <w:r>
              <w:t xml:space="preserve">Místo realizace projektu </w:t>
            </w:r>
          </w:p>
          <w:p w14:paraId="65293E58" w14:textId="36B04F34" w:rsidR="00F94C0C" w:rsidRDefault="00F94C0C" w:rsidP="00F94C0C">
            <w:pPr>
              <w:tabs>
                <w:tab w:val="left" w:pos="0"/>
              </w:tabs>
            </w:pPr>
            <w:r>
              <w:t>Okres</w:t>
            </w:r>
          </w:p>
          <w:p w14:paraId="397DB7B6" w14:textId="7A49A336" w:rsidR="007178AA" w:rsidRDefault="00F94C0C" w:rsidP="00F94C0C">
            <w:pPr>
              <w:tabs>
                <w:tab w:val="left" w:pos="0"/>
              </w:tabs>
            </w:pPr>
            <w:r>
              <w:t>Kraj</w:t>
            </w:r>
          </w:p>
        </w:tc>
        <w:tc>
          <w:tcPr>
            <w:tcW w:w="9384" w:type="dxa"/>
            <w:vAlign w:val="center"/>
          </w:tcPr>
          <w:p w14:paraId="4FA8DFB0" w14:textId="77777777" w:rsidR="009125DD" w:rsidRDefault="009125DD" w:rsidP="0093617D"/>
          <w:p w14:paraId="674DAB1B" w14:textId="24A410C4" w:rsidR="00B300EC" w:rsidRPr="00DE6DBB" w:rsidRDefault="00DE6DBB" w:rsidP="0093617D">
            <w:pPr>
              <w:rPr>
                <w:i/>
                <w:iCs/>
              </w:rPr>
            </w:pPr>
            <w:r>
              <w:rPr>
                <w:i/>
                <w:iCs/>
              </w:rPr>
              <w:t>Adresa realizace projektu</w:t>
            </w:r>
          </w:p>
          <w:p w14:paraId="26FD80CF" w14:textId="1C9A5222" w:rsidR="00B300EC" w:rsidRDefault="00B300EC" w:rsidP="0093617D"/>
        </w:tc>
      </w:tr>
      <w:tr w:rsidR="00E6141E" w14:paraId="7F27D56E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3D4739D" w14:textId="7355E721" w:rsidR="00E6141E" w:rsidRDefault="00E6141E" w:rsidP="00F94C0C">
            <w:pPr>
              <w:tabs>
                <w:tab w:val="left" w:pos="0"/>
              </w:tabs>
            </w:pPr>
            <w:r>
              <w:t>Počet nově vytvořených lůžek v sociální péči</w:t>
            </w:r>
          </w:p>
        </w:tc>
        <w:tc>
          <w:tcPr>
            <w:tcW w:w="9384" w:type="dxa"/>
            <w:vAlign w:val="center"/>
          </w:tcPr>
          <w:p w14:paraId="0863FE84" w14:textId="77777777" w:rsidR="00E6141E" w:rsidRPr="00DE6DBB" w:rsidRDefault="00E6141E" w:rsidP="00F94C0C">
            <w:pPr>
              <w:rPr>
                <w:i/>
                <w:iCs/>
              </w:rPr>
            </w:pPr>
          </w:p>
        </w:tc>
      </w:tr>
      <w:tr w:rsidR="00F94C0C" w14:paraId="2EB64A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33C355F" w14:textId="77777777" w:rsidR="00F94C0C" w:rsidRDefault="00F94C0C" w:rsidP="00F94C0C">
            <w:pPr>
              <w:tabs>
                <w:tab w:val="left" w:pos="0"/>
              </w:tabs>
            </w:pPr>
            <w:r>
              <w:t>Cílová skupina</w:t>
            </w:r>
          </w:p>
        </w:tc>
        <w:tc>
          <w:tcPr>
            <w:tcW w:w="9384" w:type="dxa"/>
            <w:vAlign w:val="center"/>
          </w:tcPr>
          <w:p w14:paraId="27D84405" w14:textId="2BC68F92" w:rsidR="00F94C0C" w:rsidRPr="00DE6DBB" w:rsidRDefault="00DE6DBB" w:rsidP="00F94C0C">
            <w:pPr>
              <w:rPr>
                <w:i/>
                <w:iCs/>
              </w:rPr>
            </w:pPr>
            <w:r w:rsidRPr="00DE6DBB">
              <w:rPr>
                <w:i/>
                <w:iCs/>
              </w:rPr>
              <w:t>Popište každou cílovou skupinu dotčenou projektem ve vztahu ke každému druhu sociální služby</w:t>
            </w:r>
            <w:r w:rsidR="00BA54FC">
              <w:rPr>
                <w:i/>
                <w:iCs/>
              </w:rPr>
              <w:t>.</w:t>
            </w:r>
            <w:r w:rsidR="00BA54FC">
              <w:rPr>
                <w:i/>
                <w:iCs/>
              </w:rPr>
              <w:br/>
              <w:t>U</w:t>
            </w:r>
            <w:r w:rsidRPr="00DE6DBB">
              <w:rPr>
                <w:i/>
                <w:iCs/>
              </w:rPr>
              <w:t xml:space="preserve"> kombinace různých druhů služeb a různých cílových skupin vyspecifikujte jednotlivé kategorie tak, aby současně tento popis odpovídal nastavení indikátoru pro jednotlivé druhy sociálních služeb, které jsou předmětem realizace</w:t>
            </w:r>
            <w:r w:rsidR="00102BEA">
              <w:rPr>
                <w:i/>
                <w:iCs/>
              </w:rPr>
              <w:t>.</w:t>
            </w:r>
          </w:p>
        </w:tc>
      </w:tr>
      <w:tr w:rsidR="00F94C0C" w14:paraId="0D3FC7FA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25DDCC0" w14:textId="77777777" w:rsidR="00F94C0C" w:rsidRDefault="00F94C0C" w:rsidP="00F94C0C">
            <w:pPr>
              <w:tabs>
                <w:tab w:val="left" w:pos="0"/>
              </w:tabs>
            </w:pPr>
            <w:r>
              <w:t>Datum zahájení realizace projektu</w:t>
            </w:r>
          </w:p>
        </w:tc>
        <w:tc>
          <w:tcPr>
            <w:tcW w:w="9384" w:type="dxa"/>
            <w:vAlign w:val="center"/>
          </w:tcPr>
          <w:p w14:paraId="05EA6C0C" w14:textId="77777777" w:rsidR="00F94C0C" w:rsidRDefault="00F94C0C" w:rsidP="00F94C0C"/>
        </w:tc>
      </w:tr>
      <w:tr w:rsidR="00F94C0C" w14:paraId="52D7D7A1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2E77D76" w14:textId="77777777" w:rsidR="00F94C0C" w:rsidRDefault="00F94C0C" w:rsidP="00F94C0C">
            <w:pPr>
              <w:tabs>
                <w:tab w:val="left" w:pos="0"/>
              </w:tabs>
            </w:pPr>
            <w:r>
              <w:t>Datum ukončení realizace projektu</w:t>
            </w:r>
          </w:p>
        </w:tc>
        <w:tc>
          <w:tcPr>
            <w:tcW w:w="9384" w:type="dxa"/>
            <w:vAlign w:val="center"/>
          </w:tcPr>
          <w:p w14:paraId="65C5082F" w14:textId="77777777" w:rsidR="00F94C0C" w:rsidRDefault="00F94C0C" w:rsidP="00F94C0C"/>
        </w:tc>
      </w:tr>
      <w:tr w:rsidR="00F94C0C" w14:paraId="68E6393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ACCE18F" w14:textId="67E6DFA0" w:rsidR="00F94C0C" w:rsidRDefault="001448A3" w:rsidP="00F94C0C">
            <w:pPr>
              <w:tabs>
                <w:tab w:val="left" w:pos="0"/>
              </w:tabs>
            </w:pPr>
            <w:r>
              <w:t>C</w:t>
            </w:r>
            <w:r w:rsidR="00F94C0C">
              <w:t xml:space="preserve">elkové </w:t>
            </w:r>
            <w:r>
              <w:t xml:space="preserve">způsobilé </w:t>
            </w:r>
            <w:r w:rsidR="00F94C0C">
              <w:t>výdaje</w:t>
            </w:r>
          </w:p>
        </w:tc>
        <w:tc>
          <w:tcPr>
            <w:tcW w:w="9384" w:type="dxa"/>
            <w:vAlign w:val="center"/>
          </w:tcPr>
          <w:p w14:paraId="30F60338" w14:textId="77777777" w:rsidR="00F94C0C" w:rsidRPr="00CC02A7" w:rsidRDefault="00F94C0C" w:rsidP="00F94C0C">
            <w:pPr>
              <w:rPr>
                <w:i/>
                <w:iCs/>
              </w:rPr>
            </w:pPr>
          </w:p>
        </w:tc>
      </w:tr>
      <w:tr w:rsidR="00196C02" w14:paraId="089F069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367B04" w14:textId="6FA851C9" w:rsidR="00196C02" w:rsidRDefault="00196C02" w:rsidP="00F94C0C">
            <w:pPr>
              <w:tabs>
                <w:tab w:val="left" w:pos="0"/>
              </w:tabs>
            </w:pPr>
            <w:r>
              <w:t>Cíle a výsledky projektu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001A363A" w14:textId="047B8164" w:rsidR="00196C02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rFonts w:cstheme="minorHAnsi"/>
                <w:i/>
                <w:iCs/>
              </w:rPr>
              <w:t xml:space="preserve">Popište cíle a výsledky projektu a jejich příspěvek k naplňování </w:t>
            </w:r>
            <w:r w:rsidR="00F024C1" w:rsidRPr="00CC02A7">
              <w:rPr>
                <w:rFonts w:cstheme="minorHAnsi"/>
                <w:i/>
                <w:iCs/>
              </w:rPr>
              <w:t>milníků a cílů NPO</w:t>
            </w:r>
            <w:r w:rsidR="00BA54FC">
              <w:rPr>
                <w:rFonts w:cstheme="minorHAnsi"/>
                <w:i/>
                <w:iCs/>
              </w:rPr>
              <w:t>.</w:t>
            </w:r>
          </w:p>
        </w:tc>
      </w:tr>
      <w:tr w:rsidR="00BE42FC" w14:paraId="0D327DF0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0FC1BB5" w14:textId="4BA32996" w:rsidR="00BE42FC" w:rsidRDefault="00BE42FC" w:rsidP="00F94C0C">
            <w:pPr>
              <w:tabs>
                <w:tab w:val="left" w:pos="0"/>
              </w:tabs>
            </w:pPr>
            <w:r>
              <w:rPr>
                <w:b/>
                <w:bCs/>
              </w:rPr>
              <w:t xml:space="preserve">Soulad s povinným materiálně-technickým standardem MPSV pro služby sociální péče poskytované pobytovou formou určený pro výzvu 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0457AF3B" w14:textId="77777777" w:rsidR="00BE42FC" w:rsidRPr="00CC02A7" w:rsidRDefault="00BE42FC" w:rsidP="00BE42FC">
            <w:pPr>
              <w:spacing w:after="12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Popište, jak projekt bude materiálně-technický standard splňovat, a to po celou dobu udržitelnosti.</w:t>
            </w:r>
          </w:p>
          <w:p w14:paraId="02BFA53B" w14:textId="32EA2062" w:rsidR="00BE42FC" w:rsidRPr="00CC02A7" w:rsidRDefault="00BE42FC" w:rsidP="00BE42FC">
            <w:pPr>
              <w:rPr>
                <w:i/>
                <w:iCs/>
              </w:rPr>
            </w:pPr>
            <w:r w:rsidRPr="00CC02A7">
              <w:rPr>
                <w:i/>
                <w:iCs/>
                <w:color w:val="000000" w:themeColor="text1"/>
              </w:rPr>
              <w:t>Doplňte detailní popis jednotlivých parametrů materiálně-technického standardu.</w:t>
            </w:r>
          </w:p>
        </w:tc>
      </w:tr>
      <w:tr w:rsidR="00BE42FC" w14:paraId="224881D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38561E5" w14:textId="52397ECE" w:rsidR="00BE42FC" w:rsidRDefault="00BE42FC" w:rsidP="00F94C0C">
            <w:pPr>
              <w:tabs>
                <w:tab w:val="left" w:pos="0"/>
              </w:tabs>
            </w:pPr>
            <w:r>
              <w:rPr>
                <w:rFonts w:cstheme="minorHAnsi"/>
                <w:b/>
                <w:bCs/>
              </w:rPr>
              <w:t>Popis synergických nebo komplementárních vazeb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7F094928" w14:textId="44DEAE0D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>Popište realizované či plánované projekty (měkké i investiční projekty), které mají, či plánujete, že budou mít</w:t>
            </w:r>
            <w:r w:rsidR="00102BEA">
              <w:rPr>
                <w:i/>
                <w:iCs/>
              </w:rPr>
              <w:t>,</w:t>
            </w:r>
            <w:r w:rsidRPr="00CC02A7">
              <w:rPr>
                <w:i/>
                <w:iCs/>
              </w:rPr>
              <w:t xml:space="preserve"> vazbu na výstupy projektu</w:t>
            </w:r>
          </w:p>
        </w:tc>
      </w:tr>
      <w:tr w:rsidR="00BE42FC" w14:paraId="0BF3E51C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A248156" w14:textId="28324889" w:rsidR="00BE42FC" w:rsidRDefault="00BE42FC" w:rsidP="00F94C0C">
            <w:pPr>
              <w:tabs>
                <w:tab w:val="left" w:pos="0"/>
              </w:tabs>
            </w:pPr>
            <w:r>
              <w:rPr>
                <w:b/>
                <w:bCs/>
              </w:rPr>
              <w:t xml:space="preserve">Projekt je v souladu s Národní strategií rozvoje sociálních služeb </w:t>
            </w:r>
            <w:r w:rsidR="00C949C6">
              <w:rPr>
                <w:b/>
                <w:bCs/>
              </w:rPr>
              <w:t>2016–2025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558289F8" w14:textId="50C5DD6C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Uveďte ustanovení Národní strategie rozvoje sociálních služeb </w:t>
            </w:r>
            <w:r w:rsidR="00C949C6" w:rsidRPr="00CC02A7">
              <w:rPr>
                <w:i/>
                <w:iCs/>
              </w:rPr>
              <w:t>2016–2025</w:t>
            </w:r>
            <w:r w:rsidRPr="00CC02A7">
              <w:rPr>
                <w:rFonts w:cstheme="minorHAnsi"/>
                <w:i/>
                <w:iCs/>
              </w:rPr>
              <w:t xml:space="preserve">, na které je projekt, navázán.   </w:t>
            </w:r>
          </w:p>
        </w:tc>
      </w:tr>
      <w:tr w:rsidR="00BE42FC" w14:paraId="05D23371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D742DD" w14:textId="2D3A5494" w:rsidR="00BE42FC" w:rsidRDefault="00BE42FC" w:rsidP="00F94C0C">
            <w:pPr>
              <w:tabs>
                <w:tab w:val="left" w:pos="0"/>
              </w:tabs>
            </w:pPr>
            <w:r>
              <w:rPr>
                <w:b/>
                <w:bCs/>
              </w:rPr>
              <w:t>Popis poskytovaných služeb a jejich vazba na zákon o sociálních službách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322D102C" w14:textId="3D05ABD6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rFonts w:cstheme="minorHAnsi"/>
                <w:i/>
                <w:iCs/>
              </w:rPr>
              <w:t>Vyberte poskytované služby z výčtu v</w:t>
            </w:r>
            <w:r w:rsidR="00CC02A7" w:rsidRPr="00CC02A7">
              <w:rPr>
                <w:rFonts w:cstheme="minorHAnsi"/>
                <w:i/>
                <w:iCs/>
              </w:rPr>
              <w:t>e</w:t>
            </w:r>
            <w:r w:rsidRPr="00CC02A7">
              <w:rPr>
                <w:rFonts w:cstheme="minorHAnsi"/>
                <w:i/>
                <w:iCs/>
              </w:rPr>
              <w:t xml:space="preserve"> Specifických pravidel, popište detailně poskytované služby dle zákona o sociálních službách.</w:t>
            </w:r>
          </w:p>
        </w:tc>
      </w:tr>
      <w:tr w:rsidR="00BE42FC" w14:paraId="55D97F9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DCDB0F" w14:textId="39F4772D" w:rsidR="00BE42FC" w:rsidRDefault="00BE42FC" w:rsidP="00F94C0C">
            <w:pPr>
              <w:tabs>
                <w:tab w:val="left" w:pos="0"/>
              </w:tabs>
            </w:pPr>
            <w:r>
              <w:rPr>
                <w:rFonts w:cstheme="minorHAnsi"/>
                <w:b/>
                <w:bCs/>
              </w:rPr>
              <w:lastRenderedPageBreak/>
              <w:t>Souhlasné stanovisko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66CCB21A" w14:textId="26AC121E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Uveďte, zda přikládáte souhlasné stanovisko subjektu, který vydal komunitní plán nebo krajský střednědobý plán rozvoje sociálních služeb; případně Národní strategii rozvoje sociálních služeb </w:t>
            </w:r>
            <w:r w:rsidR="00C949C6" w:rsidRPr="00CC02A7">
              <w:rPr>
                <w:i/>
                <w:iCs/>
              </w:rPr>
              <w:t>2016–2025</w:t>
            </w:r>
            <w:r w:rsidRPr="00CC02A7">
              <w:rPr>
                <w:i/>
                <w:iCs/>
              </w:rPr>
              <w:t xml:space="preserve"> (zde pouze u sociálních služeb s nadregionální nebo celostátní působností, které jsou financovány podle § 104, odst. 3, písm. a) zákona č. 108/2006 Sb., o sociálních službách, ve znění pozdějších předpisů).</w:t>
            </w:r>
          </w:p>
        </w:tc>
      </w:tr>
      <w:tr w:rsidR="00BE42FC" w14:paraId="23C16CD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3E8F2F" w14:textId="7BBF5E03" w:rsidR="00BE42FC" w:rsidRDefault="00BE42FC" w:rsidP="00F94C0C">
            <w:pPr>
              <w:tabs>
                <w:tab w:val="left" w:pos="0"/>
              </w:tabs>
            </w:pPr>
            <w:r>
              <w:rPr>
                <w:rFonts w:cstheme="minorHAnsi"/>
                <w:b/>
                <w:bCs/>
              </w:rPr>
              <w:t>Seznam poskytovatelů SOHZ</w:t>
            </w:r>
            <w:r>
              <w:rPr>
                <w:b/>
                <w:bCs/>
              </w:rPr>
              <w:t>, na které bude převedena výhoda z poskytnuté dotace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627FA858" w14:textId="297718AE" w:rsidR="00BE42FC" w:rsidRPr="00CC02A7" w:rsidRDefault="00BE42FC" w:rsidP="00BE42F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cs-CZ"/>
              </w:rPr>
            </w:pPr>
            <w:r w:rsidRPr="00CC02A7">
              <w:rPr>
                <w:i/>
                <w:iCs/>
              </w:rPr>
              <w:t>Uveďte poskytovatele SOHZ, místo výkonu SOHZ, druh sociální služby</w:t>
            </w:r>
            <w:r w:rsidR="003022A8">
              <w:rPr>
                <w:rStyle w:val="Znakapoznpodarou"/>
              </w:rPr>
              <w:footnoteReference w:id="3"/>
            </w:r>
            <w:r w:rsidR="003022A8">
              <w:t>,</w:t>
            </w:r>
            <w:r w:rsidRPr="00CC02A7">
              <w:rPr>
                <w:i/>
                <w:iCs/>
              </w:rPr>
              <w:t xml:space="preserve"> identifikace pověřovacího aktu, doba trvání pověření. </w:t>
            </w:r>
          </w:p>
          <w:p w14:paraId="2207E3F8" w14:textId="77777777" w:rsidR="00BE42FC" w:rsidRPr="00CC02A7" w:rsidRDefault="00BE42FC" w:rsidP="00F94C0C">
            <w:pPr>
              <w:rPr>
                <w:i/>
                <w:iCs/>
              </w:rPr>
            </w:pPr>
          </w:p>
        </w:tc>
      </w:tr>
    </w:tbl>
    <w:p w14:paraId="5C105F6B" w14:textId="77777777" w:rsidR="00F94C0C" w:rsidRDefault="00F94C0C" w:rsidP="00214C62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14:paraId="10016B21" w14:textId="77777777" w:rsidTr="005B2F2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792A645" w14:textId="710722DE" w:rsidR="00F94C0C" w:rsidRPr="00884655" w:rsidRDefault="00F94C0C" w:rsidP="00F94C0C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84655">
              <w:rPr>
                <w:sz w:val="24"/>
                <w:szCs w:val="24"/>
              </w:rPr>
              <w:t>Typy aktivit (</w:t>
            </w:r>
            <w:r w:rsidR="003D016C">
              <w:rPr>
                <w:sz w:val="24"/>
                <w:szCs w:val="24"/>
              </w:rPr>
              <w:t>popište</w:t>
            </w:r>
            <w:r w:rsidRPr="00884655">
              <w:rPr>
                <w:sz w:val="24"/>
                <w:szCs w:val="24"/>
              </w:rPr>
              <w:t xml:space="preserve"> pro všechny </w:t>
            </w:r>
            <w:r w:rsidR="003D016C">
              <w:rPr>
                <w:sz w:val="24"/>
                <w:szCs w:val="24"/>
              </w:rPr>
              <w:t xml:space="preserve">relevantní </w:t>
            </w:r>
            <w:r w:rsidRPr="00884655">
              <w:rPr>
                <w:sz w:val="24"/>
                <w:szCs w:val="24"/>
              </w:rPr>
              <w:t>dílčí aktivity plánované v projektu):</w:t>
            </w:r>
          </w:p>
        </w:tc>
      </w:tr>
      <w:tr w:rsidR="00F94C0C" w14:paraId="64590695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4DCA33" w14:textId="4B2E04E6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Nákup pozemku</w:t>
            </w:r>
          </w:p>
        </w:tc>
        <w:tc>
          <w:tcPr>
            <w:tcW w:w="9384" w:type="dxa"/>
            <w:vAlign w:val="center"/>
          </w:tcPr>
          <w:p w14:paraId="1752F3A0" w14:textId="42C6B577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43BC45CA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D40F858" w14:textId="2A3CA23D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Nákup objektu</w:t>
            </w:r>
          </w:p>
        </w:tc>
        <w:tc>
          <w:tcPr>
            <w:tcW w:w="9384" w:type="dxa"/>
            <w:vAlign w:val="center"/>
          </w:tcPr>
          <w:p w14:paraId="608404E2" w14:textId="202B0B7B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631870B1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706F52" w14:textId="16BCD609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Výstavba nového objektu</w:t>
            </w:r>
          </w:p>
        </w:tc>
        <w:tc>
          <w:tcPr>
            <w:tcW w:w="9384" w:type="dxa"/>
            <w:vAlign w:val="center"/>
          </w:tcPr>
          <w:p w14:paraId="4F6B513D" w14:textId="1224C99D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2552E73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4E5270" w14:textId="406BB61E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6211EB">
              <w:rPr>
                <w:rFonts w:cstheme="minorHAnsi"/>
              </w:rPr>
              <w:t xml:space="preserve">Přístavba nebo nástavba objektu. </w:t>
            </w:r>
          </w:p>
        </w:tc>
        <w:tc>
          <w:tcPr>
            <w:tcW w:w="9384" w:type="dxa"/>
            <w:vAlign w:val="center"/>
          </w:tcPr>
          <w:p w14:paraId="32BD5AD8" w14:textId="01EADF53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7A11B02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FC8997" w14:textId="623EE94A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Stavební úpravy objektu (rekonstrukce)</w:t>
            </w:r>
            <w:r w:rsidR="003E34DB">
              <w:rPr>
                <w:rFonts w:cstheme="minorHAnsi"/>
              </w:rPr>
              <w:t>, který nebyl užíván pro sociální infrastrukturu</w:t>
            </w:r>
          </w:p>
        </w:tc>
        <w:tc>
          <w:tcPr>
            <w:tcW w:w="9384" w:type="dxa"/>
            <w:vAlign w:val="center"/>
          </w:tcPr>
          <w:p w14:paraId="0E3749AA" w14:textId="477ECB36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3E34DB" w14:paraId="64AAB0B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D0FDB2D" w14:textId="36616F57" w:rsidR="003E34DB" w:rsidRPr="00730F31" w:rsidRDefault="003E34DB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Vybudování doplňkových staveb (popište jakých)</w:t>
            </w:r>
          </w:p>
        </w:tc>
        <w:tc>
          <w:tcPr>
            <w:tcW w:w="9384" w:type="dxa"/>
            <w:vAlign w:val="center"/>
          </w:tcPr>
          <w:p w14:paraId="245825B1" w14:textId="77777777" w:rsidR="003E34DB" w:rsidRPr="00730F31" w:rsidRDefault="003E34DB" w:rsidP="00EC0EB4">
            <w:pPr>
              <w:ind w:left="209"/>
              <w:rPr>
                <w:rFonts w:cstheme="minorHAnsi"/>
              </w:rPr>
            </w:pPr>
          </w:p>
        </w:tc>
      </w:tr>
      <w:tr w:rsidR="003E34DB" w14:paraId="6FE429D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D59D821" w14:textId="5DAFB283" w:rsidR="003E34DB" w:rsidRDefault="003E34DB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Jiné (popište)</w:t>
            </w:r>
          </w:p>
        </w:tc>
        <w:tc>
          <w:tcPr>
            <w:tcW w:w="9384" w:type="dxa"/>
            <w:vAlign w:val="center"/>
          </w:tcPr>
          <w:p w14:paraId="2AC55896" w14:textId="77777777" w:rsidR="003E34DB" w:rsidRPr="00730F31" w:rsidRDefault="003E34DB" w:rsidP="00EC0EB4">
            <w:pPr>
              <w:ind w:left="209"/>
              <w:rPr>
                <w:rFonts w:cstheme="minorHAnsi"/>
              </w:rPr>
            </w:pPr>
          </w:p>
        </w:tc>
      </w:tr>
    </w:tbl>
    <w:p w14:paraId="5110F43C" w14:textId="230A2C35" w:rsidR="0093617D" w:rsidRPr="00911A40" w:rsidRDefault="0093617D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3" w:name="_Toc99356514"/>
      <w:r w:rsidRPr="005B64B6">
        <w:rPr>
          <w:caps/>
        </w:rPr>
        <w:lastRenderedPageBreak/>
        <w:t>ZDŮVODNĚNÍ POTŘEBNOSTI REALIZACE PROJEKTU</w:t>
      </w:r>
      <w:bookmarkEnd w:id="13"/>
      <w:r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14:paraId="1C5E45F6" w14:textId="77777777" w:rsidTr="00500FB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7322E2A8" w14:textId="796457C1" w:rsidR="00F94C0C" w:rsidRPr="00DB0C68" w:rsidRDefault="00F94C0C" w:rsidP="0093617D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Zdůvodnění potřebnosti </w:t>
            </w:r>
          </w:p>
        </w:tc>
      </w:tr>
      <w:tr w:rsidR="0093617D" w14:paraId="369B001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AEBCD1" w14:textId="55638CDB" w:rsidR="0093617D" w:rsidRPr="003E34DB" w:rsidRDefault="00F94C0C" w:rsidP="00F94C0C">
            <w:pPr>
              <w:jc w:val="both"/>
              <w:rPr>
                <w:b/>
                <w:bCs/>
              </w:rPr>
            </w:pPr>
            <w:r w:rsidRPr="00715FE0">
              <w:rPr>
                <w:b/>
                <w:bCs/>
              </w:rPr>
              <w:t>Zdůvodnění potřebnosti</w:t>
            </w:r>
            <w:r w:rsidR="00096CF6">
              <w:rPr>
                <w:b/>
                <w:bCs/>
              </w:rPr>
              <w:t xml:space="preserve"> záměru</w:t>
            </w:r>
            <w:r w:rsidR="003E34DB">
              <w:rPr>
                <w:b/>
                <w:bCs/>
              </w:rPr>
              <w:t xml:space="preserve"> v území</w:t>
            </w:r>
            <w:r w:rsidR="003E34DB">
              <w:t xml:space="preserve"> a argumenty o způsobu zajištění využití vybudované kapacity v době udržitelnosti s ohledem na vývoj v obci a okolí</w:t>
            </w:r>
            <w:r w:rsidRPr="00715FE0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62C98011" w14:textId="77777777" w:rsidR="00BE42FC" w:rsidRPr="00CC02A7" w:rsidRDefault="00BE42FC" w:rsidP="00CC02A7">
            <w:pPr>
              <w:ind w:left="-8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Popište, jak projektem realizovaná opatření přispívají ke zkvalitnění poskytované péče, zajištění nových potřebných kapacit nebo vybavení novými technologiemi.</w:t>
            </w:r>
          </w:p>
          <w:p w14:paraId="6742E616" w14:textId="77777777" w:rsidR="00BE42FC" w:rsidRPr="00CC02A7" w:rsidRDefault="00BE42FC" w:rsidP="00CC02A7">
            <w:pPr>
              <w:ind w:left="-8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Popište, jak projektem realizovaná opatření přispívají ke snížení energetické náročnosti.</w:t>
            </w:r>
          </w:p>
          <w:p w14:paraId="358E7E96" w14:textId="77777777" w:rsidR="0093617D" w:rsidRDefault="0093617D" w:rsidP="0093617D"/>
        </w:tc>
      </w:tr>
      <w:tr w:rsidR="0093617D" w14:paraId="3F86B25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A8596C2" w14:textId="77777777" w:rsidR="00096CF6" w:rsidRDefault="00096CF6" w:rsidP="001D0367">
            <w:pPr>
              <w:jc w:val="both"/>
            </w:pPr>
            <w:r>
              <w:t>Zdůvodnění, proč je potřeba realizovat projektové aktivity pro zvolenou cílovou skupinu projektu.</w:t>
            </w:r>
          </w:p>
          <w:p w14:paraId="4180805E" w14:textId="54A2E7F5" w:rsidR="0093617D" w:rsidRDefault="0093617D" w:rsidP="0093617D">
            <w:pPr>
              <w:tabs>
                <w:tab w:val="left" w:pos="0"/>
              </w:tabs>
            </w:pPr>
          </w:p>
        </w:tc>
        <w:tc>
          <w:tcPr>
            <w:tcW w:w="9384" w:type="dxa"/>
            <w:vAlign w:val="center"/>
          </w:tcPr>
          <w:p w14:paraId="79C96DD0" w14:textId="77777777" w:rsidR="0093617D" w:rsidRDefault="0093617D" w:rsidP="0093617D"/>
        </w:tc>
      </w:tr>
      <w:tr w:rsidR="0093617D" w14:paraId="7E058B6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7444C4" w14:textId="72D354B4" w:rsidR="0093617D" w:rsidRDefault="00F94707" w:rsidP="0093617D">
            <w:pPr>
              <w:tabs>
                <w:tab w:val="left" w:pos="0"/>
              </w:tabs>
            </w:pPr>
            <w:r>
              <w:t>Popis souladu projektového záměru se strategickými záměry/dokumenty obce</w:t>
            </w:r>
          </w:p>
        </w:tc>
        <w:tc>
          <w:tcPr>
            <w:tcW w:w="9384" w:type="dxa"/>
            <w:vAlign w:val="center"/>
          </w:tcPr>
          <w:p w14:paraId="607EDD88" w14:textId="7E60194B" w:rsidR="0093617D" w:rsidRDefault="0093617D" w:rsidP="0093617D"/>
        </w:tc>
      </w:tr>
      <w:tr w:rsidR="00E87CAD" w14:paraId="74057548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C0DF9F" w14:textId="5CB24F8E" w:rsidR="00E87CAD" w:rsidRPr="00CC02A7" w:rsidRDefault="00E87CAD" w:rsidP="0093617D">
            <w:pPr>
              <w:tabs>
                <w:tab w:val="left" w:pos="0"/>
              </w:tabs>
            </w:pPr>
            <w:r w:rsidRPr="00CC02A7">
              <w:t>Důvody, proč je problematika považována za prioritní v souvislosti s pandemií COVID-19</w:t>
            </w:r>
          </w:p>
        </w:tc>
        <w:tc>
          <w:tcPr>
            <w:tcW w:w="9384" w:type="dxa"/>
            <w:vAlign w:val="center"/>
          </w:tcPr>
          <w:p w14:paraId="294FC356" w14:textId="77777777" w:rsidR="00E87CAD" w:rsidRDefault="00E87CAD" w:rsidP="0093617D"/>
        </w:tc>
      </w:tr>
      <w:tr w:rsidR="00C15FC9" w14:paraId="24CB1E1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FCAAAB" w14:textId="2EF8F139" w:rsidR="00C15FC9" w:rsidRPr="00CC02A7" w:rsidRDefault="00C15FC9" w:rsidP="0093617D">
            <w:pPr>
              <w:tabs>
                <w:tab w:val="left" w:pos="0"/>
              </w:tabs>
            </w:pPr>
            <w:r w:rsidRPr="00CC02A7">
              <w:t xml:space="preserve">Popis nulové (srovnávací) varianty </w:t>
            </w:r>
            <w:r w:rsidR="00C949C6" w:rsidRPr="00CC02A7">
              <w:t>= varianta</w:t>
            </w:r>
            <w:r w:rsidRPr="00CC02A7">
              <w:t xml:space="preserve"> v případě, že projekt nebude realizován.</w:t>
            </w:r>
          </w:p>
        </w:tc>
        <w:tc>
          <w:tcPr>
            <w:tcW w:w="9384" w:type="dxa"/>
            <w:vAlign w:val="center"/>
          </w:tcPr>
          <w:p w14:paraId="1E2C4E78" w14:textId="77777777" w:rsidR="00C15FC9" w:rsidRDefault="00C15FC9" w:rsidP="0093617D"/>
        </w:tc>
      </w:tr>
    </w:tbl>
    <w:p w14:paraId="7594C0B2" w14:textId="550F1125" w:rsidR="0093617D" w:rsidRPr="004A323F" w:rsidRDefault="0093617D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4" w:name="_Toc99356515"/>
      <w:r w:rsidRPr="004A323F">
        <w:rPr>
          <w:caps/>
        </w:rPr>
        <w:t>Podrobný popis projektu</w:t>
      </w:r>
      <w:bookmarkEnd w:id="14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F0006" w14:paraId="6CF7657D" w14:textId="77777777" w:rsidTr="00500FB2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72882B70" w14:textId="1C3595D7" w:rsidR="005F0006" w:rsidRPr="00DB0C68" w:rsidRDefault="00A92813" w:rsidP="00A92813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Popis </w:t>
            </w:r>
            <w:r w:rsidR="00C22C5F" w:rsidRPr="00DB0C68">
              <w:rPr>
                <w:b/>
                <w:bCs/>
                <w:sz w:val="24"/>
                <w:szCs w:val="24"/>
              </w:rPr>
              <w:t>výchozí situace, plánovaného konečného stavu, přínos</w:t>
            </w:r>
            <w:r w:rsidR="00CF6105">
              <w:rPr>
                <w:b/>
                <w:bCs/>
                <w:sz w:val="24"/>
                <w:szCs w:val="24"/>
              </w:rPr>
              <w:t>ů</w:t>
            </w:r>
            <w:r w:rsidR="00C22C5F" w:rsidRPr="00DB0C68">
              <w:rPr>
                <w:b/>
                <w:bCs/>
                <w:sz w:val="24"/>
                <w:szCs w:val="24"/>
              </w:rPr>
              <w:t>, vliv</w:t>
            </w:r>
            <w:r w:rsidR="00CF6105">
              <w:rPr>
                <w:b/>
                <w:bCs/>
                <w:sz w:val="24"/>
                <w:szCs w:val="24"/>
              </w:rPr>
              <w:t>u</w:t>
            </w:r>
            <w:r w:rsidR="00C22C5F" w:rsidRPr="00DB0C68">
              <w:rPr>
                <w:b/>
                <w:bCs/>
                <w:sz w:val="24"/>
                <w:szCs w:val="24"/>
              </w:rPr>
              <w:t xml:space="preserve"> na horizontální témata, aktuální rozpracovanost</w:t>
            </w:r>
            <w:r w:rsidR="00CF6105">
              <w:rPr>
                <w:b/>
                <w:bCs/>
                <w:sz w:val="24"/>
                <w:szCs w:val="24"/>
              </w:rPr>
              <w:t>i</w:t>
            </w:r>
          </w:p>
        </w:tc>
      </w:tr>
      <w:tr w:rsidR="00884655" w14:paraId="3CEA51E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EB5E708" w14:textId="3FA2D1E1" w:rsidR="001C00E3" w:rsidRPr="00A92813" w:rsidRDefault="00B07AF7" w:rsidP="00963DB7">
            <w:r w:rsidRPr="00715FE0">
              <w:rPr>
                <w:b/>
                <w:bCs/>
              </w:rPr>
              <w:t>V</w:t>
            </w:r>
            <w:r w:rsidR="00A92813" w:rsidRPr="00715FE0">
              <w:rPr>
                <w:b/>
                <w:bCs/>
              </w:rPr>
              <w:t>ýchozí situace</w:t>
            </w:r>
            <w:r w:rsidR="00C93410">
              <w:t xml:space="preserve"> </w:t>
            </w:r>
            <w:r w:rsidR="007D3BE4">
              <w:t>–</w:t>
            </w:r>
            <w:r w:rsidR="00963DB7">
              <w:t xml:space="preserve"> </w:t>
            </w:r>
            <w:r w:rsidR="00963DB7" w:rsidRPr="00963DB7">
              <w:t xml:space="preserve">popis stávající </w:t>
            </w:r>
            <w:r w:rsidR="00E822B3">
              <w:t xml:space="preserve">nevyhovující </w:t>
            </w:r>
            <w:r w:rsidR="00963DB7" w:rsidRPr="00963DB7">
              <w:t>situace</w:t>
            </w:r>
            <w:r w:rsidR="00984CB3">
              <w:rPr>
                <w:rStyle w:val="Znakapoznpodarou"/>
              </w:rPr>
              <w:footnoteReference w:id="4"/>
            </w:r>
            <w:r w:rsidR="00963DB7" w:rsidRPr="00963DB7">
              <w:t xml:space="preserve">, kterou má projekt řešit, </w:t>
            </w:r>
            <w:r w:rsidR="00963DB7">
              <w:t xml:space="preserve">identifikace a </w:t>
            </w:r>
            <w:r w:rsidR="00963DB7">
              <w:lastRenderedPageBreak/>
              <w:t xml:space="preserve">kvantifikace konkrétních potřeb, </w:t>
            </w:r>
            <w:r>
              <w:t>návrh</w:t>
            </w:r>
            <w:r w:rsidR="00734ABD">
              <w:t xml:space="preserve"> </w:t>
            </w:r>
            <w:r w:rsidR="00E822B3">
              <w:t>řešení</w:t>
            </w:r>
            <w:r w:rsidR="00734ABD">
              <w:t xml:space="preserve"> </w:t>
            </w:r>
            <w:r w:rsidR="00F151B0">
              <w:t>vč. zdůvodnění zvoleného řešení</w:t>
            </w:r>
            <w:r w:rsidR="00E87CAD">
              <w:rPr>
                <w:rStyle w:val="Znakapoznpodarou"/>
              </w:rPr>
              <w:footnoteReference w:id="5"/>
            </w:r>
            <w:r w:rsidR="00FB4012">
              <w:t>.</w:t>
            </w:r>
          </w:p>
        </w:tc>
        <w:tc>
          <w:tcPr>
            <w:tcW w:w="9384" w:type="dxa"/>
            <w:vAlign w:val="center"/>
          </w:tcPr>
          <w:p w14:paraId="64D43B0D" w14:textId="0B559EB3" w:rsidR="00884655" w:rsidRPr="00500FB2" w:rsidRDefault="00884655" w:rsidP="00884655"/>
        </w:tc>
      </w:tr>
      <w:tr w:rsidR="00A92813" w14:paraId="6B86F7B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E2815E" w14:textId="2EA4ABA5" w:rsidR="00A92813" w:rsidRPr="00A92813" w:rsidRDefault="00C94F31" w:rsidP="00C93410">
            <w:r w:rsidRPr="00715FE0">
              <w:rPr>
                <w:b/>
                <w:bCs/>
              </w:rPr>
              <w:t>P</w:t>
            </w:r>
            <w:r w:rsidR="00A92813" w:rsidRPr="00715FE0">
              <w:rPr>
                <w:b/>
                <w:bCs/>
              </w:rPr>
              <w:t>lánovan</w:t>
            </w:r>
            <w:r w:rsidRPr="00715FE0">
              <w:rPr>
                <w:b/>
                <w:bCs/>
              </w:rPr>
              <w:t>ý</w:t>
            </w:r>
            <w:r w:rsidR="00A92813" w:rsidRPr="00715FE0">
              <w:rPr>
                <w:b/>
                <w:bCs/>
              </w:rPr>
              <w:t xml:space="preserve"> konečn</w:t>
            </w:r>
            <w:r w:rsidRPr="00715FE0">
              <w:rPr>
                <w:b/>
                <w:bCs/>
              </w:rPr>
              <w:t>ý</w:t>
            </w:r>
            <w:r w:rsidR="00A92813" w:rsidRPr="00715FE0">
              <w:rPr>
                <w:b/>
                <w:bCs/>
              </w:rPr>
              <w:t xml:space="preserve"> stav</w:t>
            </w:r>
            <w:r w:rsidR="00A92813" w:rsidRPr="00A92813">
              <w:t xml:space="preserve"> </w:t>
            </w:r>
            <w:r>
              <w:t>–</w:t>
            </w:r>
            <w:r w:rsidR="00E822B3">
              <w:t xml:space="preserve"> realizované stavby, technologie, zavedená opatření, zahájené provozy,</w:t>
            </w:r>
            <w:r>
              <w:t xml:space="preserve"> </w:t>
            </w:r>
            <w:r w:rsidR="00E822B3">
              <w:t xml:space="preserve">předpokládané </w:t>
            </w:r>
            <w:r>
              <w:t>naplnění potřeb, které byly důvodem k předložení projektu.</w:t>
            </w:r>
            <w:r w:rsidR="00B07AF7">
              <w:t xml:space="preserve"> </w:t>
            </w:r>
          </w:p>
        </w:tc>
        <w:tc>
          <w:tcPr>
            <w:tcW w:w="9384" w:type="dxa"/>
            <w:vAlign w:val="center"/>
          </w:tcPr>
          <w:p w14:paraId="3289CCEA" w14:textId="77777777" w:rsidR="00A92813" w:rsidRPr="00500FB2" w:rsidRDefault="00A92813" w:rsidP="00884655"/>
        </w:tc>
      </w:tr>
      <w:tr w:rsidR="0096120D" w14:paraId="3974979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06AF844" w14:textId="2378C849" w:rsidR="0096120D" w:rsidRPr="00CC02A7" w:rsidRDefault="0096120D" w:rsidP="0096120D">
            <w:r w:rsidRPr="00715FE0">
              <w:rPr>
                <w:b/>
                <w:bCs/>
              </w:rPr>
              <w:t>Popis plánovaných přínosů obecného charakteru</w:t>
            </w:r>
            <w:r>
              <w:t xml:space="preserve"> (např. vzdělanost, integrace, rovné příležitosti, zaměstnanost, životní </w:t>
            </w:r>
            <w:r w:rsidRPr="00CC02A7">
              <w:t xml:space="preserve">prostředí, </w:t>
            </w:r>
            <w:r w:rsidR="005B7065" w:rsidRPr="00CC02A7">
              <w:t>udržitelný rozvoj</w:t>
            </w:r>
            <w:r w:rsidRPr="00CC02A7">
              <w:t xml:space="preserve"> atp.)</w:t>
            </w:r>
            <w:r w:rsidR="00E87CAD" w:rsidRPr="00CC02A7">
              <w:t>;</w:t>
            </w:r>
            <w:r w:rsidRPr="00CC02A7">
              <w:t xml:space="preserve"> </w:t>
            </w:r>
          </w:p>
          <w:p w14:paraId="19346E0F" w14:textId="7045090A" w:rsidR="00E87CAD" w:rsidRDefault="00E87CAD" w:rsidP="0096120D">
            <w:r w:rsidRPr="00CC02A7">
              <w:t>popis inovativnosti (je-li relevantní)</w:t>
            </w:r>
          </w:p>
        </w:tc>
        <w:tc>
          <w:tcPr>
            <w:tcW w:w="9384" w:type="dxa"/>
            <w:vAlign w:val="center"/>
          </w:tcPr>
          <w:p w14:paraId="0B6EEC86" w14:textId="77777777" w:rsidR="0096120D" w:rsidRPr="00500FB2" w:rsidRDefault="0096120D" w:rsidP="00884655"/>
        </w:tc>
      </w:tr>
      <w:tr w:rsidR="00C54E3E" w14:paraId="6D4F1A3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7B0064" w14:textId="3359D1D7" w:rsidR="001600DB" w:rsidRDefault="001600DB" w:rsidP="001600DB">
            <w:r w:rsidRPr="00715FE0">
              <w:rPr>
                <w:b/>
                <w:bCs/>
              </w:rPr>
              <w:t xml:space="preserve">Popis vlivu </w:t>
            </w:r>
            <w:r w:rsidR="00715FE0" w:rsidRPr="00715FE0">
              <w:rPr>
                <w:b/>
                <w:bCs/>
              </w:rPr>
              <w:t>na horizontální principy</w:t>
            </w:r>
            <w:r w:rsidR="00715FE0">
              <w:t xml:space="preserve"> </w:t>
            </w:r>
            <w:r>
              <w:t>(cíleně zaměřen, má pozitivní vliv, je neutrální):</w:t>
            </w:r>
          </w:p>
          <w:p w14:paraId="4DCAC981" w14:textId="6A71AC97" w:rsidR="001600DB" w:rsidRDefault="001600DB" w:rsidP="001600DB">
            <w:r>
              <w:t>- podpora rovných příležitostí a nediskriminace,</w:t>
            </w:r>
          </w:p>
          <w:p w14:paraId="77A13725" w14:textId="45B23426" w:rsidR="001600DB" w:rsidRDefault="001600DB" w:rsidP="001600DB">
            <w:r>
              <w:t>- podpora rovnosti mezi muži a ženami,</w:t>
            </w:r>
          </w:p>
          <w:p w14:paraId="17E7E10C" w14:textId="140E0197" w:rsidR="00C54E3E" w:rsidRDefault="001600DB" w:rsidP="001600DB">
            <w:r>
              <w:t>- udržitelný rozvoj.</w:t>
            </w:r>
          </w:p>
        </w:tc>
        <w:tc>
          <w:tcPr>
            <w:tcW w:w="9384" w:type="dxa"/>
            <w:vAlign w:val="center"/>
          </w:tcPr>
          <w:p w14:paraId="3D4A3308" w14:textId="77777777" w:rsidR="00796478" w:rsidRPr="00CC02A7" w:rsidRDefault="00796478" w:rsidP="00796478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Projekt musí být v souladu s následujícími horizontálními principy:</w:t>
            </w:r>
          </w:p>
          <w:p w14:paraId="62949697" w14:textId="77777777" w:rsidR="00796478" w:rsidRPr="00CC02A7" w:rsidRDefault="00796478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rovných příležitostí a nediskriminace,</w:t>
            </w:r>
          </w:p>
          <w:p w14:paraId="79621324" w14:textId="77777777" w:rsidR="00796478" w:rsidRPr="00CC02A7" w:rsidRDefault="00796478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rovnosti mezi muži a ženami,</w:t>
            </w:r>
          </w:p>
          <w:p w14:paraId="428548AF" w14:textId="08A99399" w:rsidR="00796478" w:rsidRPr="00CC02A7" w:rsidRDefault="00796478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udržitelný rozvoj.</w:t>
            </w:r>
          </w:p>
          <w:p w14:paraId="6C901624" w14:textId="6136C8F7" w:rsidR="001D0367" w:rsidRPr="00CC02A7" w:rsidRDefault="001D0367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DNSH</w:t>
            </w:r>
          </w:p>
          <w:p w14:paraId="35B14920" w14:textId="15217064" w:rsidR="00C54E3E" w:rsidRPr="00426B84" w:rsidRDefault="00796478" w:rsidP="00426B84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Žadatel popíše neutrální vliv projektu na životní prostředí a rovnost mezi muži a ženami a kladný vliv na rovné příležitosti a nediskriminace   </w:t>
            </w:r>
          </w:p>
        </w:tc>
      </w:tr>
      <w:tr w:rsidR="001D0367" w14:paraId="62C3AB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3A146E7" w14:textId="77777777" w:rsidR="001D0367" w:rsidRPr="00551DFC" w:rsidRDefault="001D0367" w:rsidP="001D0367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RED FLAGS</w:t>
            </w:r>
          </w:p>
          <w:p w14:paraId="1D29E2D6" w14:textId="77777777" w:rsidR="001D0367" w:rsidRPr="00551DFC" w:rsidRDefault="001D0367" w:rsidP="001D0367">
            <w:r w:rsidRPr="00551DFC">
              <w:lastRenderedPageBreak/>
              <w:t>- nenahrazování opakujících se výdajů státního rozpočtu</w:t>
            </w:r>
          </w:p>
          <w:p w14:paraId="6AEFFA31" w14:textId="77777777" w:rsidR="001D0367" w:rsidRPr="00551DFC" w:rsidRDefault="001D0367" w:rsidP="001D0367">
            <w:r w:rsidRPr="00551DFC">
              <w:t>- zamezení dvojímu financování</w:t>
            </w:r>
          </w:p>
          <w:p w14:paraId="135E0A76" w14:textId="77777777" w:rsidR="001D0367" w:rsidRPr="00551DFC" w:rsidRDefault="001D0367" w:rsidP="001D0367">
            <w:r w:rsidRPr="00551DFC">
              <w:t>- ochrana finančních zájmů Unie</w:t>
            </w:r>
          </w:p>
          <w:p w14:paraId="7C6C0310" w14:textId="19C410A2" w:rsidR="001D0367" w:rsidRDefault="001D0367" w:rsidP="001D0367">
            <w:pPr>
              <w:rPr>
                <w:b/>
                <w:bCs/>
              </w:rPr>
            </w:pPr>
            <w:r w:rsidRPr="00551DFC">
              <w:t>- zamezení střetu zájmů</w:t>
            </w:r>
          </w:p>
        </w:tc>
        <w:tc>
          <w:tcPr>
            <w:tcW w:w="9384" w:type="dxa"/>
            <w:vAlign w:val="center"/>
          </w:tcPr>
          <w:p w14:paraId="56BE6F60" w14:textId="77777777" w:rsidR="001D0367" w:rsidRPr="00500FB2" w:rsidRDefault="001D0367" w:rsidP="00884655"/>
        </w:tc>
      </w:tr>
      <w:tr w:rsidR="00FE5551" w14:paraId="779306A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CA6973A" w14:textId="7E17B312" w:rsidR="00FE5551" w:rsidRPr="00715FE0" w:rsidRDefault="00B75D6F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DNSH („významně nepoškozovat“)</w:t>
            </w:r>
            <w:r w:rsidRPr="00551DFC">
              <w:rPr>
                <w:rStyle w:val="Znakapoznpodarou"/>
                <w:b/>
                <w:bCs/>
              </w:rPr>
              <w:footnoteReference w:id="6"/>
            </w:r>
          </w:p>
        </w:tc>
        <w:tc>
          <w:tcPr>
            <w:tcW w:w="9384" w:type="dxa"/>
            <w:vAlign w:val="center"/>
          </w:tcPr>
          <w:p w14:paraId="2E04573A" w14:textId="77777777" w:rsidR="00FE5551" w:rsidRPr="00500FB2" w:rsidRDefault="00FE5551" w:rsidP="00884655"/>
        </w:tc>
      </w:tr>
      <w:tr w:rsidR="00521E95" w14:paraId="43EFB2D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7368002" w14:textId="3D9D0761" w:rsidR="00521E95" w:rsidRDefault="00521E95" w:rsidP="001600DB">
            <w:r w:rsidRPr="00715FE0">
              <w:rPr>
                <w:b/>
                <w:bCs/>
              </w:rPr>
              <w:t>Popis nezbytných povolovacích a schvalovacích řízení</w:t>
            </w:r>
            <w:r>
              <w:t>, které vyplývají z navrženého řešení (např. schvalování statutárním orgánem žadatele, vyřešení majetkoprávních vztahů, stavební řízení</w:t>
            </w:r>
            <w:r>
              <w:rPr>
                <w:rStyle w:val="Znakapoznpodarou"/>
              </w:rPr>
              <w:footnoteReference w:id="7"/>
            </w:r>
            <w:r>
              <w:t xml:space="preserve">) </w:t>
            </w:r>
            <w:r w:rsidRPr="007B760A">
              <w:rPr>
                <w:b/>
                <w:bCs/>
              </w:rPr>
              <w:t>a dalších úkonů nezbytných k realizaci záměru</w:t>
            </w:r>
            <w:r>
              <w:t xml:space="preserve"> (realizace výběrových řízení a výběr dodavatelů, zajištění expertních služeb atp.)</w:t>
            </w:r>
          </w:p>
        </w:tc>
        <w:tc>
          <w:tcPr>
            <w:tcW w:w="9384" w:type="dxa"/>
            <w:vAlign w:val="center"/>
          </w:tcPr>
          <w:p w14:paraId="50D985D2" w14:textId="77777777" w:rsidR="00521E95" w:rsidRPr="00500FB2" w:rsidRDefault="00521E95" w:rsidP="00884655"/>
        </w:tc>
      </w:tr>
      <w:tr w:rsidR="00E822B3" w14:paraId="1412011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212F1" w14:textId="33F102F0" w:rsidR="0049642C" w:rsidRPr="00715FE0" w:rsidRDefault="00E822B3" w:rsidP="0049642C">
            <w:pPr>
              <w:rPr>
                <w:b/>
                <w:bCs/>
              </w:rPr>
            </w:pPr>
            <w:r w:rsidRPr="00715FE0">
              <w:rPr>
                <w:b/>
                <w:bCs/>
              </w:rPr>
              <w:t xml:space="preserve">Popis již realizovaných aktivit ke dni podání žádosti </w:t>
            </w:r>
          </w:p>
          <w:p w14:paraId="2862CA81" w14:textId="1B8BF143" w:rsidR="00E822B3" w:rsidRDefault="00C821EB" w:rsidP="00C821EB">
            <w:r>
              <w:t xml:space="preserve">(např. </w:t>
            </w:r>
            <w:r w:rsidR="00BA678E">
              <w:t xml:space="preserve">stav </w:t>
            </w:r>
            <w:r w:rsidR="00AA37C7">
              <w:t xml:space="preserve">řešení </w:t>
            </w:r>
            <w:r w:rsidR="0049642C">
              <w:t>majetkoprávní</w:t>
            </w:r>
            <w:r w:rsidR="00AA37C7">
              <w:t>ch</w:t>
            </w:r>
            <w:r w:rsidR="0049642C">
              <w:t xml:space="preserve"> vztah</w:t>
            </w:r>
            <w:r w:rsidR="00AA37C7">
              <w:t>ů</w:t>
            </w:r>
            <w:r w:rsidR="0049642C">
              <w:t xml:space="preserve">, </w:t>
            </w:r>
            <w:r w:rsidR="00BA678E">
              <w:t>připravenost stavební</w:t>
            </w:r>
            <w:r w:rsidR="0049642C">
              <w:t xml:space="preserve"> dokumentace</w:t>
            </w:r>
            <w:r w:rsidR="00BA678E">
              <w:t>,</w:t>
            </w:r>
            <w:r w:rsidR="0049642C">
              <w:t xml:space="preserve"> </w:t>
            </w:r>
            <w:r>
              <w:t xml:space="preserve">dokumentace k ostatním aktivitám, </w:t>
            </w:r>
            <w:r w:rsidR="0049642C">
              <w:t>dokumentace k</w:t>
            </w:r>
            <w:r w:rsidR="00426B84">
              <w:t> </w:t>
            </w:r>
            <w:r w:rsidR="0049642C">
              <w:t>zadávacím</w:t>
            </w:r>
            <w:r w:rsidR="00426B84">
              <w:br/>
            </w:r>
            <w:r w:rsidR="0049642C">
              <w:t xml:space="preserve"> a výběrovým řízením, </w:t>
            </w:r>
            <w:r w:rsidR="00BA678E">
              <w:t xml:space="preserve">fáze </w:t>
            </w:r>
            <w:r>
              <w:t xml:space="preserve">realizace výběrového řízení a </w:t>
            </w:r>
            <w:r>
              <w:lastRenderedPageBreak/>
              <w:t>výběr</w:t>
            </w:r>
            <w:r w:rsidR="00BA678E">
              <w:t>u</w:t>
            </w:r>
            <w:r>
              <w:t xml:space="preserve"> dodavatele, </w:t>
            </w:r>
            <w:r w:rsidR="00AA37C7">
              <w:t>stav</w:t>
            </w:r>
            <w:r w:rsidR="0049642C">
              <w:t xml:space="preserve"> </w:t>
            </w:r>
            <w:r w:rsidR="00BA678E">
              <w:t>povolovacích</w:t>
            </w:r>
            <w:r w:rsidR="0049642C">
              <w:t xml:space="preserve"> řízení</w:t>
            </w:r>
            <w:r>
              <w:t>, zahájení prací</w:t>
            </w:r>
            <w:r w:rsidR="00BA678E">
              <w:t xml:space="preserve"> atp.</w:t>
            </w:r>
            <w:r>
              <w:t>)</w:t>
            </w:r>
          </w:p>
        </w:tc>
        <w:tc>
          <w:tcPr>
            <w:tcW w:w="9384" w:type="dxa"/>
            <w:vAlign w:val="center"/>
          </w:tcPr>
          <w:p w14:paraId="70FF7AAC" w14:textId="77777777" w:rsidR="00E822B3" w:rsidRPr="00500FB2" w:rsidRDefault="00E822B3" w:rsidP="00E822B3"/>
        </w:tc>
      </w:tr>
      <w:tr w:rsidR="00B75D6F" w14:paraId="3270A2F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1E462" w14:textId="77777777" w:rsidR="00B75D6F" w:rsidRPr="00551DFC" w:rsidRDefault="00B75D6F" w:rsidP="00B75D6F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plánovaných zadávacích řízení</w:t>
            </w:r>
          </w:p>
          <w:p w14:paraId="3B63458A" w14:textId="3B9F5F06" w:rsidR="00B75D6F" w:rsidRPr="00551DFC" w:rsidRDefault="00B75D6F" w:rsidP="00B75D6F">
            <w:r w:rsidRPr="00551DFC">
              <w:t>Pro každou jednotlivou</w:t>
            </w:r>
            <w:r w:rsidR="00D27A31">
              <w:t xml:space="preserve"> zakázku</w:t>
            </w:r>
            <w:r w:rsidRPr="00551DFC">
              <w:t xml:space="preserve"> uvést:</w:t>
            </w:r>
          </w:p>
          <w:p w14:paraId="6A6F92FA" w14:textId="77777777" w:rsidR="00B75D6F" w:rsidRPr="00551DFC" w:rsidRDefault="00B75D6F" w:rsidP="00B75D6F">
            <w:r w:rsidRPr="00551DFC">
              <w:t xml:space="preserve">- předmět, druh VZ, - předpokládanou hodnotu, </w:t>
            </w:r>
          </w:p>
          <w:p w14:paraId="0700CC1A" w14:textId="55666479" w:rsidR="00B75D6F" w:rsidRPr="00715FE0" w:rsidRDefault="00B75D6F" w:rsidP="00B75D6F">
            <w:pPr>
              <w:rPr>
                <w:b/>
                <w:bCs/>
              </w:rPr>
            </w:pPr>
            <w:r w:rsidRPr="00551DFC">
              <w:t>- pokud je smlouva již uzavřena, pak název dodavatele, subdodavatele, adresu sídla, IČ, vlastnickou strukturu,</w:t>
            </w:r>
            <w:r w:rsidRPr="00551DFC">
              <w:rPr>
                <w:rStyle w:val="Znakapoznpodarou"/>
              </w:rPr>
              <w:footnoteReference w:id="8"/>
            </w:r>
            <w:r w:rsidRPr="00551DFC">
              <w:t xml:space="preserve"> smluvní cenu, odkaz na uveřejnění v registru smluv (pokud je povinné)</w:t>
            </w:r>
          </w:p>
        </w:tc>
        <w:tc>
          <w:tcPr>
            <w:tcW w:w="9384" w:type="dxa"/>
            <w:vAlign w:val="center"/>
          </w:tcPr>
          <w:p w14:paraId="44A2BE70" w14:textId="77777777" w:rsidR="00B75D6F" w:rsidRPr="00500FB2" w:rsidRDefault="00B75D6F" w:rsidP="00E822B3"/>
        </w:tc>
      </w:tr>
    </w:tbl>
    <w:p w14:paraId="048972D1" w14:textId="77777777" w:rsidR="00C22C5F" w:rsidRDefault="00C22C5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884655" w14:paraId="51D51757" w14:textId="77777777" w:rsidTr="00BC32CC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6376E6" w14:textId="424FA56A" w:rsidR="00884655" w:rsidRPr="00DB0C68" w:rsidRDefault="004F2BF9" w:rsidP="00884655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Popis</w:t>
            </w:r>
            <w:r w:rsidR="00884655" w:rsidRPr="00DB0C68">
              <w:rPr>
                <w:b/>
                <w:bCs/>
                <w:sz w:val="24"/>
                <w:szCs w:val="24"/>
              </w:rPr>
              <w:t xml:space="preserve"> plánovaného využití</w:t>
            </w:r>
            <w:r w:rsidR="002231FA" w:rsidRPr="00DB0C68">
              <w:rPr>
                <w:b/>
                <w:bCs/>
                <w:sz w:val="24"/>
                <w:szCs w:val="24"/>
              </w:rPr>
              <w:t xml:space="preserve"> a budoucího provozu</w:t>
            </w:r>
          </w:p>
        </w:tc>
      </w:tr>
      <w:tr w:rsidR="003E5259" w14:paraId="15D7A654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FD6BB6" w14:textId="5E6279ED" w:rsidR="003E5259" w:rsidRDefault="00B75D6F" w:rsidP="00884655">
            <w:pPr>
              <w:tabs>
                <w:tab w:val="left" w:pos="0"/>
              </w:tabs>
            </w:pPr>
            <w:bookmarkStart w:id="15" w:name="_Hlk83297401"/>
            <w:r>
              <w:t>U</w:t>
            </w:r>
            <w:r w:rsidR="005F0006">
              <w:t>veďte plánovanou kapacitu</w:t>
            </w:r>
            <w:r>
              <w:t xml:space="preserve"> zařízení</w:t>
            </w:r>
            <w:r w:rsidR="005F0006">
              <w:t xml:space="preserve">, </w:t>
            </w:r>
            <w:r w:rsidR="00EE0D96">
              <w:t>popis budoucího provozu</w:t>
            </w:r>
            <w:r w:rsidR="00096CF6">
              <w:t xml:space="preserve"> a</w:t>
            </w:r>
            <w:r w:rsidR="00EE0D96">
              <w:t xml:space="preserve"> </w:t>
            </w:r>
            <w:r w:rsidR="005F0006">
              <w:t>případně další závažné informace</w:t>
            </w:r>
            <w:r w:rsidR="004F2BF9">
              <w:t>, které ovlivnily stavební řešení, technologie nebo vybavení</w:t>
            </w:r>
            <w:r w:rsidR="004F2BF9">
              <w:rPr>
                <w:rStyle w:val="Znakapoznpodarou"/>
              </w:rPr>
              <w:footnoteReference w:id="9"/>
            </w:r>
            <w:r w:rsidR="005F0006">
              <w:t xml:space="preserve"> </w:t>
            </w:r>
          </w:p>
        </w:tc>
        <w:tc>
          <w:tcPr>
            <w:tcW w:w="9384" w:type="dxa"/>
            <w:vAlign w:val="center"/>
          </w:tcPr>
          <w:p w14:paraId="3A1A1656" w14:textId="2376CBA7" w:rsidR="003E5259" w:rsidRDefault="003E5259" w:rsidP="00884655"/>
        </w:tc>
      </w:tr>
      <w:tr w:rsidR="005F54BD" w14:paraId="6EC2931F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B684DB" w14:textId="24DC8B88" w:rsidR="005F54BD" w:rsidRPr="005F54BD" w:rsidRDefault="00B75D6F" w:rsidP="005F54BD">
            <w:pPr>
              <w:tabs>
                <w:tab w:val="left" w:pos="0"/>
              </w:tabs>
              <w:rPr>
                <w:bCs/>
              </w:rPr>
            </w:pPr>
            <w:bookmarkStart w:id="16" w:name="_Hlk83289182"/>
            <w:bookmarkEnd w:id="15"/>
            <w:r>
              <w:rPr>
                <w:bCs/>
              </w:rPr>
              <w:t>Jiné</w:t>
            </w:r>
          </w:p>
        </w:tc>
        <w:tc>
          <w:tcPr>
            <w:tcW w:w="9384" w:type="dxa"/>
            <w:vAlign w:val="center"/>
          </w:tcPr>
          <w:p w14:paraId="4A13A58B" w14:textId="77777777" w:rsidR="005F54BD" w:rsidRDefault="005F54BD" w:rsidP="00884655"/>
        </w:tc>
      </w:tr>
    </w:tbl>
    <w:p w14:paraId="1C234CAA" w14:textId="77777777" w:rsidR="00C22C5F" w:rsidRDefault="00C22C5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4D0699" w14:paraId="1B19E510" w14:textId="77777777" w:rsidTr="00FD58E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bookmarkEnd w:id="16"/>
          <w:p w14:paraId="7D82B9AC" w14:textId="1457DB4B" w:rsidR="004D0699" w:rsidRPr="00884655" w:rsidRDefault="004D0699" w:rsidP="004D0699">
            <w:pPr>
              <w:jc w:val="both"/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lastRenderedPageBreak/>
              <w:t>Identifikace nemovitostí,</w:t>
            </w:r>
            <w:r w:rsidRPr="00884655">
              <w:rPr>
                <w:sz w:val="24"/>
                <w:szCs w:val="24"/>
              </w:rPr>
              <w:t xml:space="preserve"> dotčených realizací projektu</w:t>
            </w:r>
          </w:p>
        </w:tc>
      </w:tr>
      <w:tr w:rsidR="004D0699" w14:paraId="6F3D9B2B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BF443" w14:textId="655DA9ED" w:rsidR="00FA5AFD" w:rsidRPr="00715FE0" w:rsidRDefault="00FA5AFD" w:rsidP="00884655">
            <w:pPr>
              <w:tabs>
                <w:tab w:val="left" w:pos="0"/>
              </w:tabs>
              <w:rPr>
                <w:b/>
              </w:rPr>
            </w:pPr>
            <w:bookmarkStart w:id="17" w:name="_Hlk83292048"/>
            <w:r w:rsidRPr="00715FE0">
              <w:rPr>
                <w:b/>
              </w:rPr>
              <w:t>Pozem</w:t>
            </w:r>
            <w:r w:rsidR="004C6137" w:rsidRPr="00715FE0">
              <w:rPr>
                <w:b/>
              </w:rPr>
              <w:t xml:space="preserve">ky </w:t>
            </w:r>
          </w:p>
          <w:p w14:paraId="6BC86A55" w14:textId="15DFBF0A" w:rsidR="0055383E" w:rsidRPr="005F0006" w:rsidRDefault="00FA5AFD" w:rsidP="00176101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Katastrální</w:t>
            </w:r>
            <w:r w:rsidR="004C6137">
              <w:rPr>
                <w:bCs/>
              </w:rPr>
              <w:t xml:space="preserve"> číslo </w:t>
            </w:r>
            <w:proofErr w:type="spellStart"/>
            <w:r w:rsidR="004C6137">
              <w:rPr>
                <w:bCs/>
              </w:rPr>
              <w:t>poz</w:t>
            </w:r>
            <w:proofErr w:type="spellEnd"/>
            <w:r w:rsidR="004C6137">
              <w:rPr>
                <w:bCs/>
              </w:rPr>
              <w:t>. p.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k</w:t>
            </w:r>
            <w:r>
              <w:rPr>
                <w:bCs/>
              </w:rPr>
              <w:t xml:space="preserve">atastrální </w:t>
            </w:r>
            <w:r w:rsidR="004C6137">
              <w:rPr>
                <w:bCs/>
              </w:rPr>
              <w:t>území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v</w:t>
            </w:r>
            <w:r>
              <w:rPr>
                <w:bCs/>
              </w:rPr>
              <w:t>lastník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884655">
              <w:rPr>
                <w:bCs/>
              </w:rPr>
              <w:t>pokud pozemek není ve vlastnictví žadatele, uveďte stav převodu vlastnických práv</w:t>
            </w:r>
            <w:r>
              <w:rPr>
                <w:bCs/>
              </w:rPr>
              <w:t xml:space="preserve"> (např. smlouva o smlouvě budoucí)</w:t>
            </w:r>
            <w:r w:rsidR="00884655">
              <w:rPr>
                <w:bCs/>
              </w:rPr>
              <w:t xml:space="preserve"> a zajištění práva stavby (např. plánovací smlouva nebo zápis práva stavby v katastru nemovitostí)</w:t>
            </w:r>
            <w:r w:rsidR="00176101">
              <w:rPr>
                <w:bCs/>
              </w:rPr>
              <w:t xml:space="preserve">; plánované využití v rámci projektu (k umístění stavby, </w:t>
            </w:r>
            <w:r w:rsidR="00C949C6">
              <w:rPr>
                <w:bCs/>
              </w:rPr>
              <w:t>zahrada apod.</w:t>
            </w:r>
            <w:r w:rsidR="00176101">
              <w:rPr>
                <w:bCs/>
              </w:rPr>
              <w:t>)</w:t>
            </w:r>
          </w:p>
        </w:tc>
        <w:tc>
          <w:tcPr>
            <w:tcW w:w="9384" w:type="dxa"/>
            <w:vAlign w:val="center"/>
          </w:tcPr>
          <w:p w14:paraId="544ADCA3" w14:textId="53442AE8" w:rsidR="004D0699" w:rsidRDefault="00176101" w:rsidP="00884655">
            <w:r>
              <w:t>Pozemek č.1:</w:t>
            </w:r>
          </w:p>
          <w:p w14:paraId="17733078" w14:textId="77777777" w:rsidR="00176101" w:rsidRDefault="00176101" w:rsidP="00884655"/>
          <w:p w14:paraId="2D0C723A" w14:textId="62CAD615" w:rsidR="00176101" w:rsidRDefault="00176101" w:rsidP="00884655">
            <w:r>
              <w:t>Pozemek č.2:</w:t>
            </w:r>
          </w:p>
          <w:p w14:paraId="02A42C21" w14:textId="4C106C02" w:rsidR="00176101" w:rsidRDefault="00176101" w:rsidP="00884655"/>
        </w:tc>
      </w:tr>
      <w:bookmarkEnd w:id="17"/>
      <w:tr w:rsidR="00B40678" w14:paraId="4812DB31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752533" w14:textId="147098C0" w:rsidR="004C6137" w:rsidRPr="004C6137" w:rsidRDefault="00C949C6" w:rsidP="004C6137">
            <w:pPr>
              <w:tabs>
                <w:tab w:val="left" w:pos="0"/>
              </w:tabs>
              <w:rPr>
                <w:bCs/>
              </w:rPr>
            </w:pPr>
            <w:r w:rsidRPr="00715FE0">
              <w:rPr>
                <w:b/>
              </w:rPr>
              <w:t>Stavby – objekty</w:t>
            </w:r>
            <w:r w:rsidR="004C6137" w:rsidRPr="004C6137">
              <w:rPr>
                <w:bCs/>
              </w:rPr>
              <w:t>:</w:t>
            </w:r>
          </w:p>
          <w:p w14:paraId="63ECCD8E" w14:textId="6B5F9ECC" w:rsidR="009A150E" w:rsidRDefault="00884655" w:rsidP="00176101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Místo – o</w:t>
            </w:r>
            <w:r w:rsidR="004C6137">
              <w:rPr>
                <w:bCs/>
              </w:rPr>
              <w:t>bec</w:t>
            </w:r>
            <w:r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96120D">
              <w:rPr>
                <w:bCs/>
              </w:rPr>
              <w:t xml:space="preserve">ulice; </w:t>
            </w:r>
            <w:r w:rsidR="004C6137">
              <w:rPr>
                <w:bCs/>
              </w:rPr>
              <w:t>popisné nebo evidenční číslo</w:t>
            </w:r>
            <w:r w:rsidR="00176101">
              <w:rPr>
                <w:rStyle w:val="Znakapoznpodarou"/>
                <w:bCs/>
              </w:rPr>
              <w:footnoteReference w:id="10"/>
            </w:r>
            <w:r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4C6137" w:rsidRPr="004C6137">
              <w:rPr>
                <w:bCs/>
              </w:rPr>
              <w:t>katastrální území</w:t>
            </w:r>
            <w:r>
              <w:rPr>
                <w:bCs/>
              </w:rPr>
              <w:t>; katastrální číslo stavební</w:t>
            </w:r>
            <w:r w:rsidR="00176101">
              <w:rPr>
                <w:bCs/>
              </w:rPr>
              <w:t>ho</w:t>
            </w:r>
            <w:r>
              <w:rPr>
                <w:bCs/>
              </w:rPr>
              <w:t xml:space="preserve"> </w:t>
            </w:r>
            <w:r w:rsidR="00176101">
              <w:rPr>
                <w:bCs/>
              </w:rPr>
              <w:t>pozemku</w:t>
            </w:r>
            <w:r>
              <w:rPr>
                <w:bCs/>
              </w:rPr>
              <w:t>;</w:t>
            </w:r>
            <w:r w:rsidR="004C6137" w:rsidRPr="004C6137">
              <w:rPr>
                <w:bCs/>
              </w:rPr>
              <w:t xml:space="preserve"> vlastník</w:t>
            </w:r>
            <w:r w:rsidR="00C93410">
              <w:rPr>
                <w:bCs/>
              </w:rPr>
              <w:t>;</w:t>
            </w:r>
            <w:r w:rsidR="004C6137" w:rsidRPr="004C6137">
              <w:rPr>
                <w:bCs/>
              </w:rPr>
              <w:t xml:space="preserve"> </w:t>
            </w:r>
            <w:r w:rsidR="00C93410" w:rsidRPr="00C93410">
              <w:rPr>
                <w:bCs/>
              </w:rPr>
              <w:t xml:space="preserve">pokud </w:t>
            </w:r>
            <w:r w:rsidR="00C93410">
              <w:rPr>
                <w:bCs/>
              </w:rPr>
              <w:t>objekt</w:t>
            </w:r>
            <w:r w:rsidR="00C93410" w:rsidRPr="00C93410">
              <w:rPr>
                <w:bCs/>
              </w:rPr>
              <w:t xml:space="preserve"> není ve vlastnictví žadatele, uveďte stav </w:t>
            </w:r>
            <w:r w:rsidR="004C6137" w:rsidRPr="004C6137">
              <w:rPr>
                <w:bCs/>
              </w:rPr>
              <w:t>převodu vlastnických práv (např. smlouva o smlouvě budoucí)</w:t>
            </w:r>
            <w:r w:rsidR="00176101">
              <w:rPr>
                <w:bCs/>
              </w:rPr>
              <w:t>; plánované úpravy v rámci projektu (demolice, stavební úpravy, přístavba, vnitřní úpravy apod.)</w:t>
            </w:r>
          </w:p>
        </w:tc>
        <w:tc>
          <w:tcPr>
            <w:tcW w:w="9384" w:type="dxa"/>
            <w:vAlign w:val="center"/>
          </w:tcPr>
          <w:p w14:paraId="446FDD4E" w14:textId="08E84FA5" w:rsidR="00B40678" w:rsidRDefault="00176101" w:rsidP="00884655">
            <w:r>
              <w:t>Stavba č.1:</w:t>
            </w:r>
          </w:p>
          <w:p w14:paraId="4CCD7324" w14:textId="77777777" w:rsidR="00176101" w:rsidRDefault="00176101" w:rsidP="00884655"/>
          <w:p w14:paraId="0E96BE65" w14:textId="4BB20EA3" w:rsidR="00176101" w:rsidRDefault="00176101" w:rsidP="00884655">
            <w:r>
              <w:t>Stavba č.2:</w:t>
            </w:r>
          </w:p>
        </w:tc>
      </w:tr>
    </w:tbl>
    <w:p w14:paraId="281E01E1" w14:textId="77777777" w:rsidR="00B655D1" w:rsidRDefault="00B655D1" w:rsidP="004241BD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289"/>
        <w:gridCol w:w="1522"/>
        <w:gridCol w:w="1561"/>
        <w:gridCol w:w="7228"/>
      </w:tblGrid>
      <w:tr w:rsidR="001807D9" w14:paraId="3267A3B5" w14:textId="05E23934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7618C0E" w14:textId="059C3337" w:rsidR="001807D9" w:rsidRDefault="00DB0C68" w:rsidP="00C54E3E">
            <w:r>
              <w:rPr>
                <w:b/>
                <w:bCs/>
                <w:sz w:val="24"/>
                <w:szCs w:val="24"/>
              </w:rPr>
              <w:lastRenderedPageBreak/>
              <w:t>Č</w:t>
            </w:r>
            <w:r w:rsidR="001807D9" w:rsidRPr="00DB0C68">
              <w:rPr>
                <w:b/>
                <w:bCs/>
                <w:sz w:val="24"/>
                <w:szCs w:val="24"/>
              </w:rPr>
              <w:t>asový harmonogram</w:t>
            </w:r>
            <w:r w:rsidR="001807D9" w:rsidRPr="001807D9">
              <w:rPr>
                <w:sz w:val="24"/>
                <w:szCs w:val="24"/>
              </w:rPr>
              <w:t xml:space="preserve"> </w:t>
            </w:r>
            <w:r w:rsidR="001807D9" w:rsidRPr="00517042">
              <w:rPr>
                <w:b/>
                <w:bCs/>
                <w:sz w:val="24"/>
                <w:szCs w:val="24"/>
              </w:rPr>
              <w:t>realizace dílčích aktivit</w:t>
            </w:r>
            <w:r w:rsidR="001807D9" w:rsidRPr="001807D9">
              <w:rPr>
                <w:sz w:val="24"/>
                <w:szCs w:val="24"/>
              </w:rPr>
              <w:t xml:space="preserve"> včetně návazností a překryvů</w:t>
            </w:r>
            <w:r w:rsidR="001807D9" w:rsidRPr="001807D9">
              <w:rPr>
                <w:vertAlign w:val="superscript"/>
              </w:rPr>
              <w:footnoteReference w:id="11"/>
            </w:r>
          </w:p>
        </w:tc>
      </w:tr>
      <w:tr w:rsidR="001807D9" w14:paraId="76AEFB2A" w14:textId="77777777" w:rsidTr="00B2141A">
        <w:trPr>
          <w:trHeight w:val="601"/>
        </w:trPr>
        <w:tc>
          <w:tcPr>
            <w:tcW w:w="2289" w:type="dxa"/>
            <w:shd w:val="clear" w:color="auto" w:fill="F2F2F2" w:themeFill="background1" w:themeFillShade="F2"/>
            <w:vAlign w:val="center"/>
          </w:tcPr>
          <w:p w14:paraId="63196BB8" w14:textId="33206221" w:rsidR="001807D9" w:rsidRPr="00730F31" w:rsidRDefault="00FD58E2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shd w:val="clear" w:color="auto" w:fill="F2F2F2" w:themeFill="background1" w:themeFillShade="F2"/>
            <w:vAlign w:val="center"/>
          </w:tcPr>
          <w:p w14:paraId="61466126" w14:textId="2177C7DE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zahájení</w:t>
            </w:r>
          </w:p>
        </w:tc>
        <w:tc>
          <w:tcPr>
            <w:tcW w:w="1561" w:type="dxa"/>
            <w:shd w:val="clear" w:color="auto" w:fill="F2F2F2" w:themeFill="background1" w:themeFillShade="F2"/>
            <w:vAlign w:val="center"/>
          </w:tcPr>
          <w:p w14:paraId="6409D528" w14:textId="01A35761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ukončení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14:paraId="68433E04" w14:textId="659A5EC4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Popis, návaznost</w:t>
            </w:r>
          </w:p>
        </w:tc>
      </w:tr>
      <w:tr w:rsidR="003E7B48" w14:paraId="31E0BDB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A5068AD" w14:textId="2B3B2BB1" w:rsidR="003E7B48" w:rsidRPr="00730F31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Realizace</w:t>
            </w:r>
            <w:r w:rsidR="00DA16A0" w:rsidRPr="00730F31">
              <w:rPr>
                <w:rFonts w:cstheme="minorHAnsi"/>
                <w:bCs/>
              </w:rPr>
              <w:t>/administrace</w:t>
            </w:r>
            <w:r w:rsidRPr="00730F31">
              <w:rPr>
                <w:rFonts w:cstheme="minorHAnsi"/>
                <w:bCs/>
              </w:rPr>
              <w:t xml:space="preserve"> projektu</w:t>
            </w:r>
          </w:p>
        </w:tc>
        <w:tc>
          <w:tcPr>
            <w:tcW w:w="1522" w:type="dxa"/>
            <w:vAlign w:val="center"/>
          </w:tcPr>
          <w:p w14:paraId="09CC8027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5D20B4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0BC464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DA16A0" w14:paraId="20D32D41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A755B7" w14:textId="07E0FC63" w:rsidR="00DA16A0" w:rsidRPr="00730F31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 xml:space="preserve">Sestavení </w:t>
            </w:r>
            <w:r w:rsidR="00EE0D96" w:rsidRPr="00730F31">
              <w:rPr>
                <w:rFonts w:cstheme="minorHAnsi"/>
                <w:bCs/>
              </w:rPr>
              <w:t>projektového</w:t>
            </w:r>
            <w:r w:rsidRPr="00730F31">
              <w:rPr>
                <w:rFonts w:cstheme="minorHAnsi"/>
                <w:bCs/>
              </w:rPr>
              <w:t xml:space="preserve"> týmu, zajištění expertní pomoci</w:t>
            </w:r>
          </w:p>
        </w:tc>
        <w:tc>
          <w:tcPr>
            <w:tcW w:w="1522" w:type="dxa"/>
            <w:vAlign w:val="center"/>
          </w:tcPr>
          <w:p w14:paraId="0A9002C2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C68592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FF1B9D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</w:tr>
      <w:tr w:rsidR="003E7B48" w14:paraId="0BFBEA24" w14:textId="6446B03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C551CAE" w14:textId="3866C6A9" w:rsidR="003E7B48" w:rsidRPr="00730F31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projektového záměru, schválení statutárním orgánem</w:t>
            </w:r>
          </w:p>
        </w:tc>
        <w:tc>
          <w:tcPr>
            <w:tcW w:w="1522" w:type="dxa"/>
            <w:vAlign w:val="center"/>
          </w:tcPr>
          <w:p w14:paraId="183A347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6E2A0CC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F3F66C9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3E7B48" w14:paraId="3A6C9284" w14:textId="7E56FB1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9EEE8A6" w14:textId="1FDD4FF4" w:rsidR="003E7B48" w:rsidRPr="00730F31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Nákup pozemků pro výstavbu nové budovy nebo přístavbu stávající budovy</w:t>
            </w:r>
          </w:p>
        </w:tc>
        <w:tc>
          <w:tcPr>
            <w:tcW w:w="1522" w:type="dxa"/>
            <w:vAlign w:val="center"/>
          </w:tcPr>
          <w:p w14:paraId="0D60175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9EBABE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12E6AD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F2457A" w14:paraId="316681DD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317FCF3" w14:textId="0E77FDE1" w:rsidR="00F2457A" w:rsidRPr="00730F31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BC32CC">
              <w:rPr>
                <w:rFonts w:cstheme="minorHAnsi"/>
                <w:bCs/>
              </w:rPr>
              <w:t xml:space="preserve">Nákup </w:t>
            </w:r>
            <w:r w:rsidR="00BA098A" w:rsidRPr="00BC32CC">
              <w:rPr>
                <w:rFonts w:cstheme="minorHAnsi"/>
                <w:bCs/>
              </w:rPr>
              <w:t>budov pro stavební úpravy pro změnu užívání, ve výjimečných případech k demolici</w:t>
            </w:r>
          </w:p>
        </w:tc>
        <w:tc>
          <w:tcPr>
            <w:tcW w:w="1522" w:type="dxa"/>
            <w:vAlign w:val="center"/>
          </w:tcPr>
          <w:p w14:paraId="0A4FD238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3405CF3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3AAF5E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</w:tr>
      <w:tr w:rsidR="003E7B48" w14:paraId="6BCAEC07" w14:textId="3CC5EDEF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83BB0D8" w14:textId="61E1908C" w:rsidR="003E7B48" w:rsidRPr="00730F31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Zajištění práva stavby</w:t>
            </w:r>
            <w:r w:rsidR="00DA16A0" w:rsidRPr="00730F31">
              <w:rPr>
                <w:rFonts w:cstheme="minorHAnsi"/>
                <w:bCs/>
              </w:rPr>
              <w:t>, pokud pozemek není ve vlastnictví</w:t>
            </w:r>
            <w:r w:rsidR="00F2457A" w:rsidRPr="00730F31">
              <w:rPr>
                <w:rFonts w:cstheme="minorHAnsi"/>
                <w:bCs/>
              </w:rPr>
              <w:t xml:space="preserve"> nebo převod vlastnických práv</w:t>
            </w:r>
          </w:p>
        </w:tc>
        <w:tc>
          <w:tcPr>
            <w:tcW w:w="1522" w:type="dxa"/>
            <w:vAlign w:val="center"/>
          </w:tcPr>
          <w:p w14:paraId="54FC3D5D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045C14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F142691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F2457A" w14:paraId="5E9DB3C4" w14:textId="231872DA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65B269F" w14:textId="60F4999B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lastRenderedPageBreak/>
              <w:t>Výběr projektanta</w:t>
            </w:r>
            <w:r w:rsidR="00A74A3A" w:rsidRPr="00730F31">
              <w:rPr>
                <w:rFonts w:cstheme="minorHAnsi"/>
                <w:bCs/>
              </w:rPr>
              <w:t xml:space="preserve"> a dalších specialistů</w:t>
            </w:r>
          </w:p>
        </w:tc>
        <w:tc>
          <w:tcPr>
            <w:tcW w:w="1522" w:type="dxa"/>
            <w:vAlign w:val="center"/>
          </w:tcPr>
          <w:p w14:paraId="01E58EA3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FAD76E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12786A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E6A4121" w14:textId="1ACBD903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7A46F0B" w14:textId="0D573746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dokumentace pro územní řízení</w:t>
            </w:r>
          </w:p>
        </w:tc>
        <w:tc>
          <w:tcPr>
            <w:tcW w:w="1522" w:type="dxa"/>
            <w:vAlign w:val="center"/>
          </w:tcPr>
          <w:p w14:paraId="5A44D9F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95116D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6E60C46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49E61515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2861D1CB" w14:textId="48B5BE25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dokumentace pro stavební povolení</w:t>
            </w:r>
          </w:p>
        </w:tc>
        <w:tc>
          <w:tcPr>
            <w:tcW w:w="1522" w:type="dxa"/>
            <w:vAlign w:val="center"/>
          </w:tcPr>
          <w:p w14:paraId="4BBA315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102985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B9BFA8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40137B6" w14:textId="5271AEEC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EC8758A" w14:textId="746BAB6E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Územní řízení – vydání územního souhlasu nebo územního rozhodnutí</w:t>
            </w:r>
          </w:p>
        </w:tc>
        <w:tc>
          <w:tcPr>
            <w:tcW w:w="1522" w:type="dxa"/>
            <w:vAlign w:val="center"/>
          </w:tcPr>
          <w:p w14:paraId="7B52011A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E50773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FB416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7E9B3FDC" w14:textId="0508784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9D7E520" w14:textId="4C087953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Stavební řízení – vydání stavebního povolení</w:t>
            </w:r>
          </w:p>
        </w:tc>
        <w:tc>
          <w:tcPr>
            <w:tcW w:w="1522" w:type="dxa"/>
            <w:vAlign w:val="center"/>
          </w:tcPr>
          <w:p w14:paraId="6A7DFE8C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0FA818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546D93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7C800E9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3A05066" w14:textId="2B20E6AB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Příprava zadávací dokumentace pro výběr dodavatele</w:t>
            </w:r>
          </w:p>
        </w:tc>
        <w:tc>
          <w:tcPr>
            <w:tcW w:w="1522" w:type="dxa"/>
            <w:vAlign w:val="center"/>
          </w:tcPr>
          <w:p w14:paraId="68395E0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DA0271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59CB49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2F373590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4429C39" w14:textId="399FD61A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Vyhlášení veřejné zakázky, výběr dodavatele</w:t>
            </w:r>
          </w:p>
        </w:tc>
        <w:tc>
          <w:tcPr>
            <w:tcW w:w="1522" w:type="dxa"/>
            <w:vAlign w:val="center"/>
          </w:tcPr>
          <w:p w14:paraId="0A6FFB9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12C0BF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B791569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E6EFC0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E7E139D" w14:textId="0C8A0385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Demoliční práce</w:t>
            </w:r>
          </w:p>
        </w:tc>
        <w:tc>
          <w:tcPr>
            <w:tcW w:w="1522" w:type="dxa"/>
            <w:vAlign w:val="center"/>
          </w:tcPr>
          <w:p w14:paraId="65C32DA6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BBB1B5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13960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2F21191C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5645829" w14:textId="6D711C3F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 xml:space="preserve">Stavby </w:t>
            </w:r>
            <w:r w:rsidRPr="00730F31">
              <w:rPr>
                <w:rFonts w:cstheme="minorHAnsi"/>
              </w:rPr>
              <w:t>a stavební práce spojené s výstavbou nové infrastruktury včetně vybudování přípojek inženýrských sítí</w:t>
            </w:r>
            <w:r w:rsidRPr="00730F31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6596FB1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C2B147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BBD102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01D157D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48AEF15" w14:textId="7E8177BF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</w:rPr>
              <w:t>Rekonstrukce a stavební úpravy stávajícího objektu</w:t>
            </w:r>
          </w:p>
        </w:tc>
        <w:tc>
          <w:tcPr>
            <w:tcW w:w="1522" w:type="dxa"/>
            <w:vAlign w:val="center"/>
          </w:tcPr>
          <w:p w14:paraId="3102B4DF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FE1AA59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51024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74961B3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E721CEB" w14:textId="382BC6F8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lastRenderedPageBreak/>
              <w:t>Výstavba doplňkových staveb</w:t>
            </w:r>
          </w:p>
        </w:tc>
        <w:tc>
          <w:tcPr>
            <w:tcW w:w="1522" w:type="dxa"/>
            <w:vAlign w:val="center"/>
          </w:tcPr>
          <w:p w14:paraId="2ACC5C1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CF55D1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C00C51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64088E28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7B8D4DC" w14:textId="35DE4E31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Úpravy venkovního prostranství v areálu zařízení (přístupové cesty v areálu, </w:t>
            </w:r>
            <w:r w:rsidR="00C949C6" w:rsidRPr="00730F31">
              <w:rPr>
                <w:rFonts w:cstheme="minorHAnsi"/>
              </w:rPr>
              <w:t>zeleň</w:t>
            </w:r>
            <w:r w:rsidRPr="00730F31">
              <w:rPr>
                <w:rFonts w:cstheme="minorHAnsi"/>
              </w:rPr>
              <w:t xml:space="preserve"> </w:t>
            </w:r>
            <w:r w:rsidR="00CB11BA">
              <w:rPr>
                <w:rFonts w:cstheme="minorHAnsi"/>
              </w:rPr>
              <w:t>apod.</w:t>
            </w:r>
            <w:r w:rsidRPr="00730F31">
              <w:rPr>
                <w:rFonts w:cstheme="minorHAnsi"/>
              </w:rPr>
              <w:t>)</w:t>
            </w:r>
          </w:p>
        </w:tc>
        <w:tc>
          <w:tcPr>
            <w:tcW w:w="1522" w:type="dxa"/>
            <w:vAlign w:val="center"/>
          </w:tcPr>
          <w:p w14:paraId="48CACF0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2774B72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3A31FD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48A8756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90CE9D3" w14:textId="17C7ACDB" w:rsidR="00F2457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Zabezpečení výstavby (technický dozor investora, BOZP, autorský dozor</w:t>
            </w:r>
          </w:p>
        </w:tc>
        <w:tc>
          <w:tcPr>
            <w:tcW w:w="1522" w:type="dxa"/>
            <w:vAlign w:val="center"/>
          </w:tcPr>
          <w:p w14:paraId="5F732BA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05E840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FAE82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BA098A" w14:paraId="6CF556A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53127E7" w14:textId="2E55F2AC" w:rsidR="00BA098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Ukončení a předání stavby, </w:t>
            </w:r>
            <w:r w:rsidR="00C85103" w:rsidRPr="00730F31">
              <w:rPr>
                <w:rFonts w:cstheme="minorHAnsi"/>
              </w:rPr>
              <w:t xml:space="preserve">finanční ukončení, </w:t>
            </w:r>
            <w:r w:rsidRPr="00730F31">
              <w:rPr>
                <w:rFonts w:cstheme="minorHAnsi"/>
              </w:rPr>
              <w:t xml:space="preserve">kolaudační </w:t>
            </w:r>
            <w:r w:rsidR="00C85103" w:rsidRPr="00730F31">
              <w:rPr>
                <w:rFonts w:cstheme="minorHAnsi"/>
              </w:rPr>
              <w:t>řízení</w:t>
            </w:r>
          </w:p>
        </w:tc>
        <w:tc>
          <w:tcPr>
            <w:tcW w:w="1522" w:type="dxa"/>
            <w:vAlign w:val="center"/>
          </w:tcPr>
          <w:p w14:paraId="29D4BF4E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1BBECE0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17B298A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</w:tr>
      <w:tr w:rsidR="00BA098A" w14:paraId="430BFAA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1D7074C" w14:textId="2BC40FE2" w:rsidR="00BA098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Pořízení vybavení</w:t>
            </w:r>
          </w:p>
        </w:tc>
        <w:tc>
          <w:tcPr>
            <w:tcW w:w="1522" w:type="dxa"/>
            <w:vAlign w:val="center"/>
          </w:tcPr>
          <w:p w14:paraId="013F9F8B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0D83C11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284FDDF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</w:tr>
      <w:tr w:rsidR="00C85103" w14:paraId="2E84BFD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D8B0CB" w14:textId="62B3571A" w:rsidR="00C85103" w:rsidRPr="00730F31" w:rsidRDefault="00C85103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Zápis </w:t>
            </w:r>
            <w:r w:rsidR="00096CF6">
              <w:rPr>
                <w:rFonts w:cstheme="minorHAnsi"/>
              </w:rPr>
              <w:t xml:space="preserve">do </w:t>
            </w:r>
            <w:r w:rsidR="000C73DB">
              <w:rPr>
                <w:rFonts w:cstheme="minorHAnsi"/>
              </w:rPr>
              <w:t xml:space="preserve">registru poskytovatelů </w:t>
            </w:r>
            <w:r w:rsidR="00096CF6">
              <w:rPr>
                <w:rFonts w:cstheme="minorHAnsi"/>
              </w:rPr>
              <w:t>sociální</w:t>
            </w:r>
            <w:r w:rsidR="000C73DB">
              <w:rPr>
                <w:rFonts w:cstheme="minorHAnsi"/>
              </w:rPr>
              <w:t xml:space="preserve">ch </w:t>
            </w:r>
            <w:r w:rsidR="00C949C6">
              <w:rPr>
                <w:rFonts w:cstheme="minorHAnsi"/>
              </w:rPr>
              <w:t xml:space="preserve">služeb </w:t>
            </w:r>
            <w:r w:rsidR="00426B84">
              <w:rPr>
                <w:rFonts w:cstheme="minorHAnsi"/>
              </w:rPr>
              <w:br/>
            </w:r>
            <w:r w:rsidR="00C949C6">
              <w:rPr>
                <w:rFonts w:cstheme="minorHAnsi"/>
              </w:rPr>
              <w:t>a</w:t>
            </w:r>
            <w:r w:rsidR="00CB11BA">
              <w:rPr>
                <w:rFonts w:cstheme="minorHAnsi"/>
              </w:rPr>
              <w:t xml:space="preserve"> uvedení do provozu</w:t>
            </w:r>
          </w:p>
        </w:tc>
        <w:tc>
          <w:tcPr>
            <w:tcW w:w="1522" w:type="dxa"/>
            <w:vAlign w:val="center"/>
          </w:tcPr>
          <w:p w14:paraId="70031B22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234DAD1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0BB5A53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</w:tr>
      <w:tr w:rsidR="00B6542D" w14:paraId="3611898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42D02C8" w14:textId="3C626F40" w:rsidR="00B6542D" w:rsidRPr="00730F31" w:rsidRDefault="00B6542D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Udržitelnost</w:t>
            </w:r>
          </w:p>
        </w:tc>
        <w:tc>
          <w:tcPr>
            <w:tcW w:w="1522" w:type="dxa"/>
            <w:vAlign w:val="center"/>
          </w:tcPr>
          <w:p w14:paraId="0DD07D83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26BCFAD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D0AE575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</w:tr>
      <w:tr w:rsidR="00116EFF" w14:paraId="329AACF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7480A9F" w14:textId="6E1DE61A" w:rsidR="00116EFF" w:rsidRPr="00730F31" w:rsidRDefault="00116EFF" w:rsidP="00F2457A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Jiné</w:t>
            </w:r>
          </w:p>
        </w:tc>
        <w:tc>
          <w:tcPr>
            <w:tcW w:w="1522" w:type="dxa"/>
            <w:vAlign w:val="center"/>
          </w:tcPr>
          <w:p w14:paraId="41CC3347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D80980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7F1641D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</w:tr>
    </w:tbl>
    <w:p w14:paraId="050EF2CA" w14:textId="7E57C309" w:rsidR="005D45D0" w:rsidRDefault="005D45D0" w:rsidP="00925C50">
      <w:pPr>
        <w:spacing w:after="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"/>
        <w:gridCol w:w="1984"/>
        <w:gridCol w:w="2127"/>
        <w:gridCol w:w="7229"/>
      </w:tblGrid>
      <w:tr w:rsidR="00B6542D" w:rsidRPr="009A10DD" w14:paraId="6FEBDC71" w14:textId="77777777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AE6B649" w14:textId="379A37E7" w:rsidR="00B6542D" w:rsidRPr="009A10DD" w:rsidRDefault="00B6542D" w:rsidP="00C54E3E">
            <w:pPr>
              <w:jc w:val="both"/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Členění na etapy</w:t>
            </w:r>
            <w:r>
              <w:rPr>
                <w:sz w:val="24"/>
                <w:szCs w:val="24"/>
              </w:rPr>
              <w:t xml:space="preserve"> dle stavebních objektů, dle </w:t>
            </w:r>
            <w:r w:rsidR="00EE0D96">
              <w:rPr>
                <w:sz w:val="24"/>
                <w:szCs w:val="24"/>
              </w:rPr>
              <w:t>finančních toků</w:t>
            </w:r>
            <w:r>
              <w:rPr>
                <w:sz w:val="24"/>
                <w:szCs w:val="24"/>
              </w:rPr>
              <w:t>, příp. jiné členění</w:t>
            </w:r>
          </w:p>
        </w:tc>
      </w:tr>
      <w:tr w:rsidR="00B6542D" w14:paraId="0FB66442" w14:textId="77777777" w:rsidTr="00B2141A">
        <w:trPr>
          <w:trHeight w:val="601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4D7A8" w14:textId="77777777" w:rsidR="00B6542D" w:rsidRPr="005F0006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B822492" w14:textId="77777777" w:rsidR="00B6542D" w:rsidRDefault="00B6542D" w:rsidP="00C54E3E">
            <w:r>
              <w:t>Datum zahájení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1AC1B508" w14:textId="77777777" w:rsidR="00B6542D" w:rsidRDefault="00B6542D" w:rsidP="00C54E3E">
            <w:r>
              <w:t>Datum ukončení</w:t>
            </w:r>
          </w:p>
        </w:tc>
        <w:tc>
          <w:tcPr>
            <w:tcW w:w="7229" w:type="dxa"/>
            <w:shd w:val="clear" w:color="auto" w:fill="F2F2F2" w:themeFill="background1" w:themeFillShade="F2"/>
            <w:vAlign w:val="center"/>
          </w:tcPr>
          <w:p w14:paraId="144AAC08" w14:textId="38532E7F" w:rsidR="00B6542D" w:rsidRDefault="00B6542D" w:rsidP="00C54E3E">
            <w:r>
              <w:t>Práce/stavební objekty realizované v etapě, celkové náklady na etapu</w:t>
            </w:r>
          </w:p>
        </w:tc>
      </w:tr>
      <w:tr w:rsidR="00B6542D" w14:paraId="2C0D8A65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330F80A" w14:textId="34EAC16E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lastRenderedPageBreak/>
              <w:t>1. etapa</w:t>
            </w:r>
          </w:p>
        </w:tc>
        <w:tc>
          <w:tcPr>
            <w:tcW w:w="1984" w:type="dxa"/>
            <w:vAlign w:val="center"/>
          </w:tcPr>
          <w:p w14:paraId="68A87D15" w14:textId="77777777" w:rsidR="00B6542D" w:rsidRDefault="00B6542D" w:rsidP="00C54E3E"/>
        </w:tc>
        <w:tc>
          <w:tcPr>
            <w:tcW w:w="2127" w:type="dxa"/>
            <w:vAlign w:val="center"/>
          </w:tcPr>
          <w:p w14:paraId="22D38C96" w14:textId="77777777" w:rsidR="00B6542D" w:rsidRDefault="00B6542D" w:rsidP="00C54E3E"/>
        </w:tc>
        <w:tc>
          <w:tcPr>
            <w:tcW w:w="7229" w:type="dxa"/>
            <w:vAlign w:val="center"/>
          </w:tcPr>
          <w:p w14:paraId="28C516EF" w14:textId="77777777" w:rsidR="00B6542D" w:rsidRDefault="00B6542D" w:rsidP="00C54E3E"/>
        </w:tc>
      </w:tr>
      <w:tr w:rsidR="00B6542D" w14:paraId="3A085C30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1E8307AE" w14:textId="67F2DF4F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2. etapa</w:t>
            </w:r>
          </w:p>
        </w:tc>
        <w:tc>
          <w:tcPr>
            <w:tcW w:w="1984" w:type="dxa"/>
            <w:vAlign w:val="center"/>
          </w:tcPr>
          <w:p w14:paraId="23CA6086" w14:textId="77777777" w:rsidR="00B6542D" w:rsidRDefault="00B6542D" w:rsidP="00C54E3E"/>
        </w:tc>
        <w:tc>
          <w:tcPr>
            <w:tcW w:w="2127" w:type="dxa"/>
            <w:vAlign w:val="center"/>
          </w:tcPr>
          <w:p w14:paraId="25E5C501" w14:textId="77777777" w:rsidR="00B6542D" w:rsidRDefault="00B6542D" w:rsidP="00C54E3E"/>
        </w:tc>
        <w:tc>
          <w:tcPr>
            <w:tcW w:w="7229" w:type="dxa"/>
            <w:vAlign w:val="center"/>
          </w:tcPr>
          <w:p w14:paraId="7AC38669" w14:textId="77777777" w:rsidR="00B6542D" w:rsidRDefault="00B6542D" w:rsidP="00C54E3E"/>
        </w:tc>
      </w:tr>
      <w:tr w:rsidR="00B6542D" w14:paraId="1D0CE29B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DC56298" w14:textId="60D10F40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14:paraId="48645429" w14:textId="77777777" w:rsidR="00B6542D" w:rsidRDefault="00B6542D" w:rsidP="00C54E3E"/>
        </w:tc>
        <w:tc>
          <w:tcPr>
            <w:tcW w:w="2127" w:type="dxa"/>
            <w:vAlign w:val="center"/>
          </w:tcPr>
          <w:p w14:paraId="4BFD74F2" w14:textId="77777777" w:rsidR="00B6542D" w:rsidRDefault="00B6542D" w:rsidP="00C54E3E"/>
        </w:tc>
        <w:tc>
          <w:tcPr>
            <w:tcW w:w="7229" w:type="dxa"/>
            <w:vAlign w:val="center"/>
          </w:tcPr>
          <w:p w14:paraId="557C4FC4" w14:textId="77777777" w:rsidR="00B6542D" w:rsidRDefault="00B6542D" w:rsidP="00C54E3E"/>
        </w:tc>
      </w:tr>
    </w:tbl>
    <w:p w14:paraId="7A9FC77B" w14:textId="2BD5C905" w:rsidR="00C23F14" w:rsidRDefault="00C23F14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8" w:name="_Toc99356516"/>
      <w:r w:rsidRPr="004A323F">
        <w:rPr>
          <w:caps/>
        </w:rPr>
        <w:t>Management projektu</w:t>
      </w:r>
      <w:r w:rsidR="006E5C82">
        <w:rPr>
          <w:caps/>
        </w:rPr>
        <w:t xml:space="preserve"> a řízení lidských zdrojů</w:t>
      </w:r>
      <w:bookmarkEnd w:id="18"/>
    </w:p>
    <w:tbl>
      <w:tblPr>
        <w:tblW w:w="12631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7371"/>
        <w:gridCol w:w="1985"/>
        <w:gridCol w:w="15"/>
      </w:tblGrid>
      <w:tr w:rsidR="00052A9A" w:rsidRPr="005B0EA6" w14:paraId="1042087B" w14:textId="77777777" w:rsidTr="00B2141A">
        <w:trPr>
          <w:trHeight w:val="601"/>
        </w:trPr>
        <w:tc>
          <w:tcPr>
            <w:tcW w:w="12631" w:type="dxa"/>
            <w:gridSpan w:val="4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E5E9" w14:textId="1D325722" w:rsidR="00052A9A" w:rsidRPr="00D504A6" w:rsidRDefault="00052A9A" w:rsidP="00D504A6">
            <w:pPr>
              <w:spacing w:after="0" w:line="240" w:lineRule="auto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D504A6">
              <w:rPr>
                <w:rFonts w:cstheme="minorHAnsi"/>
                <w:b/>
                <w:bCs/>
                <w:sz w:val="24"/>
                <w:szCs w:val="24"/>
              </w:rPr>
              <w:t>Realizační tým projektu</w:t>
            </w:r>
          </w:p>
        </w:tc>
      </w:tr>
      <w:tr w:rsidR="00052A9A" w:rsidRPr="005B0EA6" w14:paraId="6A798889" w14:textId="77777777" w:rsidTr="00B2141A">
        <w:trPr>
          <w:gridAfter w:val="1"/>
          <w:wAfter w:w="15" w:type="dxa"/>
          <w:trHeight w:val="820"/>
        </w:trPr>
        <w:tc>
          <w:tcPr>
            <w:tcW w:w="3260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9FC25" w14:textId="7AAE2D5A" w:rsidR="00052A9A" w:rsidRPr="00730F31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730F31">
              <w:rPr>
                <w:rFonts w:cstheme="minorHAnsi"/>
                <w:sz w:val="24"/>
                <w:szCs w:val="24"/>
              </w:rPr>
              <w:t xml:space="preserve">Pozice </w:t>
            </w:r>
          </w:p>
        </w:tc>
        <w:tc>
          <w:tcPr>
            <w:tcW w:w="7371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B05AA" w14:textId="655B4779" w:rsidR="00052A9A" w:rsidRDefault="00D504A6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Pracovní náplň</w:t>
            </w:r>
            <w:r w:rsidR="00052A9A" w:rsidRPr="00730F31">
              <w:rPr>
                <w:rFonts w:cstheme="minorHAnsi"/>
                <w:sz w:val="24"/>
                <w:szCs w:val="24"/>
              </w:rPr>
              <w:t xml:space="preserve"> </w:t>
            </w:r>
            <w:r w:rsidR="00052A9A">
              <w:rPr>
                <w:rFonts w:cstheme="minorHAnsi"/>
                <w:sz w:val="24"/>
                <w:szCs w:val="24"/>
              </w:rPr>
              <w:t>a o</w:t>
            </w:r>
            <w:r w:rsidR="00052A9A" w:rsidRPr="00730F31">
              <w:rPr>
                <w:rFonts w:cstheme="minorHAnsi"/>
                <w:sz w:val="24"/>
                <w:szCs w:val="24"/>
              </w:rPr>
              <w:t>dpovědnost člena týmu</w:t>
            </w:r>
            <w:r w:rsidR="00B1557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505BA" w14:textId="45F6442B" w:rsidR="00052A9A" w:rsidRPr="00730F31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730F31">
              <w:rPr>
                <w:rFonts w:cstheme="minorHAnsi"/>
                <w:sz w:val="24"/>
                <w:szCs w:val="24"/>
              </w:rPr>
              <w:t>Doba zapojení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Pr="00730F31">
              <w:rPr>
                <w:rFonts w:cstheme="minorHAnsi"/>
                <w:sz w:val="24"/>
                <w:szCs w:val="24"/>
              </w:rPr>
              <w:t>výše úvazku</w:t>
            </w:r>
          </w:p>
        </w:tc>
      </w:tr>
      <w:tr w:rsidR="00052A9A" w:rsidRPr="009E732C" w14:paraId="4CF8D4E9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21430060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DABA8C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F7B2B2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9E732C" w14:paraId="6E4B3DCE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57D67EAB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E1BACD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51835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9E732C" w14:paraId="5E2C9982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535495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6E78D5" w14:textId="77777777" w:rsidR="00052A9A" w:rsidRPr="00730F31" w:rsidRDefault="00052A9A" w:rsidP="00052A9A">
            <w:pPr>
              <w:rPr>
                <w:rFonts w:cstheme="minorHAnsi"/>
              </w:rPr>
            </w:pP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1E72F2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B0EA6" w14:paraId="6298EA00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C46FBBE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46909A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DA7A2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</w:tbl>
    <w:p w14:paraId="19625B5A" w14:textId="77777777" w:rsidR="0014068A" w:rsidRDefault="0014068A" w:rsidP="002E5A45"/>
    <w:p w14:paraId="52D3D33F" w14:textId="0B836C27" w:rsidR="005E5868" w:rsidRDefault="005E5868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9" w:name="_Toc99356517"/>
      <w:r w:rsidRPr="004A323F">
        <w:rPr>
          <w:caps/>
        </w:rPr>
        <w:t>Technické a technologické řešení projektu</w:t>
      </w:r>
      <w:r w:rsidR="0095426C">
        <w:rPr>
          <w:rStyle w:val="Znakapoznpodarou"/>
          <w:caps/>
        </w:rPr>
        <w:footnoteReference w:id="12"/>
      </w:r>
      <w:bookmarkEnd w:id="19"/>
      <w:r w:rsidRPr="004A323F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0"/>
      </w:tblGrid>
      <w:tr w:rsidR="004E0113" w:rsidRPr="00884655" w14:paraId="4F943058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2269CAC2" w14:textId="7F91780E" w:rsidR="004E0113" w:rsidRDefault="004E0113" w:rsidP="00C54E3E">
            <w:pPr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Základní charakteristika stavby</w:t>
            </w:r>
            <w:r w:rsidR="009B6471">
              <w:rPr>
                <w:b/>
                <w:bCs/>
                <w:sz w:val="24"/>
                <w:szCs w:val="24"/>
              </w:rPr>
              <w:t xml:space="preserve">/stavebních </w:t>
            </w:r>
            <w:r w:rsidR="00C949C6">
              <w:rPr>
                <w:b/>
                <w:bCs/>
                <w:sz w:val="24"/>
                <w:szCs w:val="24"/>
              </w:rPr>
              <w:t>úprav – účel</w:t>
            </w:r>
            <w:r>
              <w:rPr>
                <w:sz w:val="24"/>
                <w:szCs w:val="24"/>
              </w:rPr>
              <w:t xml:space="preserve"> a kapacita, umístění, architektonické</w:t>
            </w:r>
            <w:r w:rsidR="002231FA">
              <w:rPr>
                <w:sz w:val="24"/>
                <w:szCs w:val="24"/>
              </w:rPr>
              <w:t>, konstrukční</w:t>
            </w:r>
            <w:r>
              <w:rPr>
                <w:sz w:val="24"/>
                <w:szCs w:val="24"/>
              </w:rPr>
              <w:t xml:space="preserve"> a materiálové řešení, napojení na dopravní a technickou infrastrukturu, navržené technologické vybavení</w:t>
            </w:r>
          </w:p>
        </w:tc>
      </w:tr>
      <w:tr w:rsidR="00B6542D" w:rsidRPr="00884655" w14:paraId="779ADBE2" w14:textId="77777777" w:rsidTr="005E626D">
        <w:trPr>
          <w:trHeight w:val="601"/>
        </w:trPr>
        <w:tc>
          <w:tcPr>
            <w:tcW w:w="12600" w:type="dxa"/>
            <w:tcBorders>
              <w:bottom w:val="single" w:sz="4" w:space="0" w:color="auto"/>
            </w:tcBorders>
            <w:vAlign w:val="center"/>
          </w:tcPr>
          <w:p w14:paraId="092550D6" w14:textId="663B95D9" w:rsidR="00B6542D" w:rsidRPr="00730F31" w:rsidRDefault="00730F31" w:rsidP="00C54E3E">
            <w:r w:rsidRPr="00730F31">
              <w:lastRenderedPageBreak/>
              <w:t xml:space="preserve"> </w:t>
            </w:r>
          </w:p>
        </w:tc>
      </w:tr>
      <w:tr w:rsidR="00B6542D" w:rsidRPr="00884655" w14:paraId="2579E79D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11131E31" w14:textId="26E7E85D" w:rsidR="00B6542D" w:rsidRDefault="00F62F23" w:rsidP="00C54E3E">
            <w:pPr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Objemové a plošné </w:t>
            </w:r>
            <w:r w:rsidRPr="00E85BF7">
              <w:rPr>
                <w:b/>
                <w:bCs/>
                <w:sz w:val="24"/>
                <w:szCs w:val="24"/>
              </w:rPr>
              <w:t>charakteristiky stavby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B6471">
              <w:rPr>
                <w:sz w:val="24"/>
                <w:szCs w:val="24"/>
              </w:rPr>
              <w:t xml:space="preserve">(v případě stavebních úprav </w:t>
            </w:r>
            <w:r>
              <w:rPr>
                <w:sz w:val="24"/>
                <w:szCs w:val="24"/>
              </w:rPr>
              <w:t xml:space="preserve">uveďte </w:t>
            </w:r>
            <w:r w:rsidRPr="009B6471">
              <w:rPr>
                <w:sz w:val="24"/>
                <w:szCs w:val="24"/>
              </w:rPr>
              <w:t>stav před úpravou i po úpravě) –</w:t>
            </w:r>
            <w:r>
              <w:rPr>
                <w:sz w:val="24"/>
                <w:szCs w:val="24"/>
              </w:rPr>
              <w:t xml:space="preserve"> obestavěný prostor jednotlivých objektů, zastavěná plocha, zpevněná plocha, nezpevněné plochy</w:t>
            </w:r>
          </w:p>
        </w:tc>
      </w:tr>
      <w:tr w:rsidR="008E1273" w:rsidRPr="00884655" w14:paraId="293C7853" w14:textId="77777777" w:rsidTr="00C54E3E">
        <w:trPr>
          <w:trHeight w:val="601"/>
        </w:trPr>
        <w:tc>
          <w:tcPr>
            <w:tcW w:w="12600" w:type="dxa"/>
            <w:vAlign w:val="center"/>
          </w:tcPr>
          <w:p w14:paraId="5FA3C7FF" w14:textId="229660CA" w:rsidR="008E1273" w:rsidRPr="00730F31" w:rsidRDefault="00730F31" w:rsidP="00C54E3E">
            <w:r w:rsidRPr="00730F31">
              <w:t xml:space="preserve"> </w:t>
            </w:r>
          </w:p>
        </w:tc>
      </w:tr>
    </w:tbl>
    <w:p w14:paraId="3D74DF87" w14:textId="77777777" w:rsidR="00C22C5F" w:rsidRDefault="00C22C5F" w:rsidP="00925C50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976"/>
        <w:gridCol w:w="11624"/>
      </w:tblGrid>
      <w:tr w:rsidR="008E1273" w:rsidRPr="00884655" w14:paraId="5F24F30C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FACB192" w14:textId="2299EBEA" w:rsidR="008E1273" w:rsidRDefault="008E1273" w:rsidP="0095426C">
            <w:pPr>
              <w:rPr>
                <w:sz w:val="24"/>
                <w:szCs w:val="24"/>
              </w:rPr>
            </w:pPr>
            <w:r w:rsidRPr="000C73DB">
              <w:rPr>
                <w:b/>
                <w:bCs/>
                <w:sz w:val="24"/>
                <w:szCs w:val="24"/>
              </w:rPr>
              <w:t xml:space="preserve">Členění na stavební objekty a </w:t>
            </w:r>
            <w:r w:rsidR="009B6471" w:rsidRPr="000C73DB">
              <w:rPr>
                <w:b/>
                <w:bCs/>
                <w:sz w:val="24"/>
                <w:szCs w:val="24"/>
              </w:rPr>
              <w:t>soubory</w:t>
            </w:r>
            <w:r w:rsidR="004E0113" w:rsidRPr="000C73DB">
              <w:rPr>
                <w:sz w:val="24"/>
                <w:szCs w:val="24"/>
              </w:rPr>
              <w:t xml:space="preserve"> (dle projektové dokumentace)</w:t>
            </w:r>
            <w:r w:rsidR="0095426C" w:rsidRPr="000C73DB">
              <w:rPr>
                <w:sz w:val="24"/>
                <w:szCs w:val="24"/>
              </w:rPr>
              <w:t xml:space="preserve"> – uveďte název; architektonické, konstrukční </w:t>
            </w:r>
            <w:r w:rsidR="001A71CE">
              <w:rPr>
                <w:sz w:val="24"/>
                <w:szCs w:val="24"/>
              </w:rPr>
              <w:br/>
            </w:r>
            <w:r w:rsidR="0095426C" w:rsidRPr="000C73DB">
              <w:rPr>
                <w:sz w:val="24"/>
                <w:szCs w:val="24"/>
              </w:rPr>
              <w:t>a materiálové řešení; zabudované technologie; náklady</w:t>
            </w:r>
          </w:p>
        </w:tc>
      </w:tr>
      <w:tr w:rsidR="00B6542D" w:rsidRPr="00884655" w14:paraId="289505FC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2893E76C" w14:textId="2EA7F8C5" w:rsidR="00B6542D" w:rsidRPr="00A92813" w:rsidRDefault="008E1273" w:rsidP="0095426C">
            <w:r>
              <w:t>SO.01</w:t>
            </w:r>
            <w:r w:rsidR="00B6542D">
              <w:t xml:space="preserve"> </w:t>
            </w:r>
          </w:p>
        </w:tc>
        <w:tc>
          <w:tcPr>
            <w:tcW w:w="11624" w:type="dxa"/>
            <w:vAlign w:val="center"/>
          </w:tcPr>
          <w:p w14:paraId="4D21E683" w14:textId="45E0D6A7" w:rsidR="00B6542D" w:rsidRPr="00884655" w:rsidRDefault="00B6542D" w:rsidP="00C54E3E">
            <w:pPr>
              <w:rPr>
                <w:sz w:val="24"/>
                <w:szCs w:val="24"/>
              </w:rPr>
            </w:pPr>
          </w:p>
        </w:tc>
      </w:tr>
      <w:tr w:rsidR="00B6542D" w:rsidRPr="00884655" w14:paraId="6667F17F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78135894" w14:textId="5E5DDE59" w:rsidR="00B6542D" w:rsidRPr="00A92813" w:rsidRDefault="00C326DD" w:rsidP="00C54E3E">
            <w:r>
              <w:t>SO.02</w:t>
            </w:r>
          </w:p>
        </w:tc>
        <w:tc>
          <w:tcPr>
            <w:tcW w:w="11624" w:type="dxa"/>
            <w:vAlign w:val="center"/>
          </w:tcPr>
          <w:p w14:paraId="193A2346" w14:textId="77777777" w:rsidR="00B6542D" w:rsidRPr="00884655" w:rsidRDefault="00B6542D" w:rsidP="00C54E3E">
            <w:pPr>
              <w:rPr>
                <w:sz w:val="24"/>
                <w:szCs w:val="24"/>
              </w:rPr>
            </w:pPr>
          </w:p>
        </w:tc>
      </w:tr>
    </w:tbl>
    <w:p w14:paraId="4EDA49DF" w14:textId="77777777" w:rsidR="00646ED5" w:rsidRDefault="00646ED5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E0D96" w:rsidRPr="00884655" w14:paraId="0C75180D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8BCC241" w14:textId="70044EAC" w:rsidR="00EE0D96" w:rsidRPr="00884655" w:rsidRDefault="0095426C" w:rsidP="00C54E3E">
            <w:pPr>
              <w:rPr>
                <w:sz w:val="24"/>
                <w:szCs w:val="24"/>
              </w:rPr>
            </w:pPr>
            <w:bookmarkStart w:id="20" w:name="_Hlk83374391"/>
            <w:r w:rsidRPr="00E85BF7">
              <w:rPr>
                <w:b/>
                <w:bCs/>
                <w:sz w:val="24"/>
                <w:szCs w:val="24"/>
              </w:rPr>
              <w:t>Další o</w:t>
            </w:r>
            <w:r w:rsidR="00EE0D96" w:rsidRPr="00E85BF7">
              <w:rPr>
                <w:b/>
                <w:bCs/>
                <w:sz w:val="24"/>
                <w:szCs w:val="24"/>
              </w:rPr>
              <w:t xml:space="preserve">bjekty a úpravy, </w:t>
            </w:r>
            <w:r w:rsidRPr="00E85BF7">
              <w:rPr>
                <w:b/>
                <w:bCs/>
                <w:sz w:val="24"/>
                <w:szCs w:val="24"/>
              </w:rPr>
              <w:t>pokud nebyly</w:t>
            </w:r>
            <w:r w:rsidR="00EE0D96" w:rsidRPr="00E85BF7">
              <w:rPr>
                <w:b/>
                <w:bCs/>
                <w:sz w:val="24"/>
                <w:szCs w:val="24"/>
              </w:rPr>
              <w:t xml:space="preserve"> zahrnuty do SO</w:t>
            </w:r>
            <w:r>
              <w:rPr>
                <w:sz w:val="24"/>
                <w:szCs w:val="24"/>
              </w:rPr>
              <w:t xml:space="preserve"> </w:t>
            </w:r>
            <w:r w:rsidRPr="00EE0D96">
              <w:rPr>
                <w:sz w:val="24"/>
                <w:szCs w:val="24"/>
              </w:rPr>
              <w:t>(popis</w:t>
            </w:r>
            <w:r>
              <w:rPr>
                <w:sz w:val="24"/>
                <w:szCs w:val="24"/>
              </w:rPr>
              <w:t>;</w:t>
            </w:r>
            <w:r w:rsidRPr="00EE0D96">
              <w:rPr>
                <w:sz w:val="24"/>
                <w:szCs w:val="24"/>
              </w:rPr>
              <w:t xml:space="preserve"> účel</w:t>
            </w:r>
            <w:r>
              <w:rPr>
                <w:sz w:val="24"/>
                <w:szCs w:val="24"/>
              </w:rPr>
              <w:t>;</w:t>
            </w:r>
            <w:r w:rsidRPr="00EE0D9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architektonické, </w:t>
            </w:r>
            <w:r w:rsidRPr="00EE0D96">
              <w:rPr>
                <w:sz w:val="24"/>
                <w:szCs w:val="24"/>
              </w:rPr>
              <w:t>konstrukční a materiálové řešení</w:t>
            </w:r>
            <w:r>
              <w:rPr>
                <w:sz w:val="24"/>
                <w:szCs w:val="24"/>
              </w:rPr>
              <w:t>; zabudované technologie; náklady</w:t>
            </w:r>
            <w:r w:rsidRPr="00EE0D96">
              <w:rPr>
                <w:sz w:val="24"/>
                <w:szCs w:val="24"/>
              </w:rPr>
              <w:t>)</w:t>
            </w:r>
          </w:p>
        </w:tc>
      </w:tr>
      <w:tr w:rsidR="00EE0D96" w:rsidRPr="00884655" w14:paraId="15FFC59D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F0C4B5" w14:textId="6C27364B" w:rsidR="00EE0D96" w:rsidRPr="00730F31" w:rsidRDefault="0095426C" w:rsidP="00C54E3E">
            <w:r w:rsidRPr="00730F31">
              <w:t>Úpravy venkovního prostranství, mobiliáře</w:t>
            </w:r>
            <w:r w:rsidR="00EE0D96" w:rsidRPr="00730F31">
              <w:t xml:space="preserve"> </w:t>
            </w:r>
          </w:p>
        </w:tc>
        <w:tc>
          <w:tcPr>
            <w:tcW w:w="9384" w:type="dxa"/>
            <w:vAlign w:val="center"/>
          </w:tcPr>
          <w:p w14:paraId="75B759DF" w14:textId="77777777" w:rsidR="00EE0D96" w:rsidRPr="00730F31" w:rsidRDefault="00EE0D96" w:rsidP="00C54E3E"/>
        </w:tc>
      </w:tr>
      <w:tr w:rsidR="00EE0D96" w:rsidRPr="00884655" w14:paraId="0C11D481" w14:textId="77777777" w:rsidTr="00925C50">
        <w:trPr>
          <w:trHeight w:val="601"/>
        </w:trPr>
        <w:tc>
          <w:tcPr>
            <w:tcW w:w="321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68ED29" w14:textId="6FFA0F54" w:rsidR="00EE0D96" w:rsidRPr="00730F31" w:rsidRDefault="00EE0D96" w:rsidP="00C54E3E">
            <w:r w:rsidRPr="00730F31">
              <w:t>Doplňkové objekty</w:t>
            </w:r>
          </w:p>
        </w:tc>
        <w:tc>
          <w:tcPr>
            <w:tcW w:w="9384" w:type="dxa"/>
            <w:vAlign w:val="center"/>
          </w:tcPr>
          <w:p w14:paraId="275F3F73" w14:textId="77777777" w:rsidR="00EE0D96" w:rsidRPr="00730F31" w:rsidRDefault="00EE0D96" w:rsidP="00C54E3E"/>
        </w:tc>
      </w:tr>
      <w:tr w:rsidR="00EE0D96" w:rsidRPr="00884655" w14:paraId="6B41E0C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FEEBC80" w14:textId="68C213D0" w:rsidR="00EE0D96" w:rsidRPr="00730F31" w:rsidRDefault="002231FA" w:rsidP="00C54E3E">
            <w:r w:rsidRPr="00730F31">
              <w:t>Jiné</w:t>
            </w:r>
          </w:p>
        </w:tc>
        <w:tc>
          <w:tcPr>
            <w:tcW w:w="9384" w:type="dxa"/>
            <w:vAlign w:val="center"/>
          </w:tcPr>
          <w:p w14:paraId="44C240EF" w14:textId="77777777" w:rsidR="00EE0D96" w:rsidRPr="00730F31" w:rsidRDefault="00EE0D96" w:rsidP="00C54E3E"/>
        </w:tc>
      </w:tr>
      <w:bookmarkEnd w:id="20"/>
    </w:tbl>
    <w:p w14:paraId="4917F931" w14:textId="77777777" w:rsidR="00646ED5" w:rsidRDefault="00646ED5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5426C" w:rsidRPr="00884655" w14:paraId="26812EAB" w14:textId="77777777" w:rsidTr="00925C50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1DEAC35" w14:textId="4F621D33" w:rsidR="0095426C" w:rsidRPr="00DB0C68" w:rsidRDefault="0095426C" w:rsidP="00C54E3E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Řešení specifických požadavků</w:t>
            </w:r>
          </w:p>
        </w:tc>
      </w:tr>
      <w:tr w:rsidR="00EE0D96" w:rsidRPr="00884655" w14:paraId="0649EE6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060114" w14:textId="28A145EB" w:rsidR="00EE0D96" w:rsidRPr="00311DC0" w:rsidRDefault="00EE0D96" w:rsidP="00C54E3E">
            <w:r w:rsidRPr="00311DC0">
              <w:t>Řešení bezbariérového užívání (popis pro celý objekt vč. doplňkových staveb, venkovního prostranství a komunikací)</w:t>
            </w:r>
          </w:p>
        </w:tc>
        <w:tc>
          <w:tcPr>
            <w:tcW w:w="9384" w:type="dxa"/>
            <w:vAlign w:val="center"/>
          </w:tcPr>
          <w:p w14:paraId="46640613" w14:textId="77777777" w:rsidR="00EE0D96" w:rsidRPr="00311DC0" w:rsidRDefault="00EE0D96" w:rsidP="00C54E3E"/>
        </w:tc>
      </w:tr>
      <w:tr w:rsidR="0095426C" w:rsidRPr="00884655" w14:paraId="5184A53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20220F" w14:textId="21CCC5B7" w:rsidR="0095426C" w:rsidRPr="00311DC0" w:rsidRDefault="0095426C" w:rsidP="00C54E3E">
            <w:r w:rsidRPr="00311DC0">
              <w:lastRenderedPageBreak/>
              <w:t>Popis splnění hygienických požadavků a požadavků na pracovní prostředí</w:t>
            </w:r>
          </w:p>
        </w:tc>
        <w:tc>
          <w:tcPr>
            <w:tcW w:w="9384" w:type="dxa"/>
            <w:vAlign w:val="center"/>
          </w:tcPr>
          <w:p w14:paraId="7AC77947" w14:textId="77777777" w:rsidR="0095426C" w:rsidRPr="00311DC0" w:rsidRDefault="0095426C" w:rsidP="00C54E3E"/>
        </w:tc>
      </w:tr>
      <w:tr w:rsidR="0095426C" w:rsidRPr="00884655" w14:paraId="1829259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9C556B" w14:textId="12AB8736" w:rsidR="0095426C" w:rsidRPr="00311DC0" w:rsidRDefault="0095426C" w:rsidP="00C54E3E">
            <w:r w:rsidRPr="00311DC0">
              <w:t>Popis splnění požadavků požární bezpečnosti</w:t>
            </w:r>
          </w:p>
        </w:tc>
        <w:tc>
          <w:tcPr>
            <w:tcW w:w="9384" w:type="dxa"/>
            <w:vAlign w:val="center"/>
          </w:tcPr>
          <w:p w14:paraId="4D85916F" w14:textId="77777777" w:rsidR="0095426C" w:rsidRPr="00311DC0" w:rsidRDefault="0095426C" w:rsidP="00C54E3E"/>
        </w:tc>
      </w:tr>
      <w:tr w:rsidR="00052A9A" w:rsidRPr="00884655" w14:paraId="0339243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C8B9E0" w14:textId="37396B14" w:rsidR="00052A9A" w:rsidRPr="00311DC0" w:rsidRDefault="00052A9A" w:rsidP="00C54E3E">
            <w:r w:rsidRPr="00311DC0">
              <w:t>Popis dopadů realizovaného projektu na životní prostředí</w:t>
            </w:r>
            <w:r w:rsidRPr="00311DC0">
              <w:rPr>
                <w:rStyle w:val="Znakapoznpodarou"/>
              </w:rPr>
              <w:footnoteReference w:id="13"/>
            </w:r>
          </w:p>
        </w:tc>
        <w:tc>
          <w:tcPr>
            <w:tcW w:w="9384" w:type="dxa"/>
            <w:vAlign w:val="center"/>
          </w:tcPr>
          <w:p w14:paraId="348F944D" w14:textId="77777777" w:rsidR="00052A9A" w:rsidRPr="00311DC0" w:rsidRDefault="00052A9A" w:rsidP="00C54E3E"/>
        </w:tc>
      </w:tr>
    </w:tbl>
    <w:p w14:paraId="08B8B8D8" w14:textId="77777777" w:rsidR="00646ED5" w:rsidRDefault="00646ED5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28"/>
        <w:gridCol w:w="9356"/>
      </w:tblGrid>
      <w:tr w:rsidR="00052A9A" w:rsidRPr="00884655" w14:paraId="019AB3D6" w14:textId="77777777" w:rsidTr="00052A9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5ED08C14" w14:textId="566390A2" w:rsidR="00052A9A" w:rsidRPr="00646ED5" w:rsidRDefault="00CC48C4" w:rsidP="00C54E3E">
            <w:pPr>
              <w:rPr>
                <w:b/>
                <w:bCs/>
              </w:rPr>
            </w:pPr>
            <w:r w:rsidRPr="00646ED5">
              <w:rPr>
                <w:b/>
                <w:bCs/>
              </w:rPr>
              <w:t xml:space="preserve"> Opatření zaměřená na energetickou účinnost</w:t>
            </w:r>
          </w:p>
        </w:tc>
      </w:tr>
      <w:tr w:rsidR="00C3537C" w:rsidRPr="00884655" w14:paraId="6DE629D0" w14:textId="77777777" w:rsidTr="00052A9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6428021E" w14:textId="1BB2D41F" w:rsidR="00C3537C" w:rsidRPr="00646ED5" w:rsidRDefault="00CC48C4" w:rsidP="00C54E3E">
            <w:r w:rsidRPr="00646ED5">
              <w:rPr>
                <w:b/>
                <w:bCs/>
              </w:rPr>
              <w:t>Novostavby</w:t>
            </w:r>
            <w:r w:rsidRPr="00646ED5">
              <w:t xml:space="preserve">: </w:t>
            </w:r>
            <w:r w:rsidR="00C3537C" w:rsidRPr="00646ED5">
              <w:t>Opatření na dosažení potřeby primární energie alespoň o 20 % nižší, než je požadavek na budovy s téměř nulovou spotřebou energie</w:t>
            </w:r>
            <w:r w:rsidR="00B37458" w:rsidRPr="00646ED5">
              <w:t xml:space="preserve"> (je-li relevantní)</w:t>
            </w:r>
            <w:r w:rsidR="00C3537C" w:rsidRPr="00646ED5">
              <w:rPr>
                <w:rStyle w:val="Znakapoznpodarou"/>
              </w:rPr>
              <w:footnoteReference w:id="14"/>
            </w:r>
          </w:p>
        </w:tc>
      </w:tr>
      <w:tr w:rsidR="00052A9A" w:rsidRPr="00884655" w14:paraId="038DE23E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20A7F1" w14:textId="0ABC6F24" w:rsidR="00052A9A" w:rsidRPr="00646ED5" w:rsidRDefault="00052A9A" w:rsidP="003047C1">
            <w:r w:rsidRPr="00646ED5">
              <w:t>Popis a vyhodnocení</w:t>
            </w:r>
            <w:r w:rsidR="00C3537C" w:rsidRPr="00646ED5">
              <w:t xml:space="preserve"> vybraných opatření</w:t>
            </w:r>
          </w:p>
        </w:tc>
        <w:tc>
          <w:tcPr>
            <w:tcW w:w="9384" w:type="dxa"/>
            <w:gridSpan w:val="2"/>
            <w:vAlign w:val="center"/>
          </w:tcPr>
          <w:p w14:paraId="3AD7CADA" w14:textId="77777777" w:rsidR="00052A9A" w:rsidRPr="00646ED5" w:rsidRDefault="00052A9A" w:rsidP="00C54E3E"/>
        </w:tc>
      </w:tr>
      <w:tr w:rsidR="00052A9A" w:rsidRPr="00884655" w14:paraId="65F37FC1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6F70FE" w14:textId="5511DE2E" w:rsidR="00052A9A" w:rsidRPr="00646ED5" w:rsidRDefault="00052A9A" w:rsidP="003047C1">
            <w:r w:rsidRPr="00646ED5">
              <w:t>Vyčíslení nákladů na realizaci t</w:t>
            </w:r>
            <w:r w:rsidR="00C3537C" w:rsidRPr="00646ED5">
              <w:t>ěchto</w:t>
            </w:r>
            <w:r w:rsidRPr="00646ED5">
              <w:t xml:space="preserve"> opatření</w:t>
            </w:r>
          </w:p>
        </w:tc>
        <w:tc>
          <w:tcPr>
            <w:tcW w:w="9384" w:type="dxa"/>
            <w:gridSpan w:val="2"/>
            <w:vAlign w:val="center"/>
          </w:tcPr>
          <w:p w14:paraId="754EAA98" w14:textId="77777777" w:rsidR="00052A9A" w:rsidRPr="00646ED5" w:rsidRDefault="00052A9A" w:rsidP="00C54E3E"/>
        </w:tc>
      </w:tr>
      <w:tr w:rsidR="00C3537C" w:rsidRPr="00884655" w14:paraId="1CC6C83F" w14:textId="77777777" w:rsidTr="007B760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76BBC6CE" w14:textId="3F127587" w:rsidR="00C3537C" w:rsidRPr="00646ED5" w:rsidRDefault="00CC48C4" w:rsidP="00C54E3E">
            <w:r w:rsidRPr="00646ED5">
              <w:rPr>
                <w:b/>
                <w:bCs/>
              </w:rPr>
              <w:t>Rekonstrukce:</w:t>
            </w:r>
            <w:r w:rsidRPr="00646ED5">
              <w:t xml:space="preserve"> </w:t>
            </w:r>
            <w:r w:rsidR="00C3537C" w:rsidRPr="00646ED5">
              <w:t>Opatření zaměřená na energetickou účinnost, která v průměru dosáhnou buď alespoň 30% úspory primární energie, nebo alespoň 30% snížení přímých a nepřímých emisí skleníkových plynů, příp. jiné energeticky účinné renovace</w:t>
            </w:r>
            <w:r w:rsidR="00B37458" w:rsidRPr="00646ED5">
              <w:t xml:space="preserve"> (je-li relevantní)</w:t>
            </w:r>
            <w:r w:rsidR="00C3537C" w:rsidRPr="00646ED5">
              <w:rPr>
                <w:rStyle w:val="Znakapoznpodarou"/>
              </w:rPr>
              <w:footnoteReference w:id="15"/>
            </w:r>
          </w:p>
        </w:tc>
      </w:tr>
      <w:tr w:rsidR="00C3537C" w:rsidRPr="00884655" w14:paraId="77F3D337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7211F4D3" w14:textId="0ACE5957" w:rsidR="00C3537C" w:rsidRPr="00646ED5" w:rsidRDefault="00CC48C4" w:rsidP="00C3537C">
            <w:r w:rsidRPr="00646ED5">
              <w:t xml:space="preserve">Popis a vyhodnocení vybraných opatření včetně vyčíslení úspory v % a také vyčíslení plánovaného snížení konečné spotřeby energie (v GJ/rok), úspory primární energie z neobnovitelných zdrojů </w:t>
            </w:r>
            <w:r w:rsidRPr="00646ED5">
              <w:lastRenderedPageBreak/>
              <w:t>(v GJ /rok</w:t>
            </w:r>
            <w:r w:rsidRPr="00646ED5">
              <w:rPr>
                <w:rStyle w:val="Znakapoznpodarou"/>
              </w:rPr>
              <w:footnoteReference w:id="16"/>
            </w:r>
            <w:r w:rsidRPr="00646ED5">
              <w:t>) a snížení emisí CO2 (v t/rok)</w:t>
            </w:r>
          </w:p>
        </w:tc>
        <w:tc>
          <w:tcPr>
            <w:tcW w:w="9384" w:type="dxa"/>
            <w:gridSpan w:val="2"/>
            <w:vAlign w:val="center"/>
          </w:tcPr>
          <w:p w14:paraId="35EA48B3" w14:textId="77777777" w:rsidR="00C3537C" w:rsidRPr="00646ED5" w:rsidRDefault="00C3537C" w:rsidP="00C3537C"/>
        </w:tc>
      </w:tr>
      <w:tr w:rsidR="00C3537C" w:rsidRPr="00884655" w14:paraId="1D996125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21659633" w14:textId="5A4926E7" w:rsidR="00C3537C" w:rsidRPr="00646ED5" w:rsidRDefault="00C3537C" w:rsidP="00C3537C">
            <w:r w:rsidRPr="00646ED5">
              <w:t>Vyčíslení nákladů na realizaci těchto opatření</w:t>
            </w:r>
          </w:p>
        </w:tc>
        <w:tc>
          <w:tcPr>
            <w:tcW w:w="9384" w:type="dxa"/>
            <w:gridSpan w:val="2"/>
            <w:vAlign w:val="center"/>
          </w:tcPr>
          <w:p w14:paraId="513FF4A6" w14:textId="77777777" w:rsidR="00C3537C" w:rsidRPr="00646ED5" w:rsidRDefault="00C3537C" w:rsidP="00C3537C"/>
        </w:tc>
      </w:tr>
      <w:tr w:rsidR="00CC48C4" w:rsidRPr="00884655" w14:paraId="2D883F3C" w14:textId="77777777" w:rsidTr="00CC02A7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</w:tcPr>
          <w:p w14:paraId="44C0A50A" w14:textId="3A496772" w:rsidR="00CC48C4" w:rsidRPr="00B655D1" w:rsidRDefault="00F02C00" w:rsidP="00C3537C">
            <w:r w:rsidRPr="00B655D1">
              <w:t>Rekonstrukce typu B: Jiné energeticky účinné renovace</w:t>
            </w:r>
            <w:r w:rsidRPr="00B655D1">
              <w:rPr>
                <w:rStyle w:val="Znakapoznpodarou"/>
              </w:rPr>
              <w:footnoteReference w:id="17"/>
            </w:r>
          </w:p>
        </w:tc>
      </w:tr>
      <w:tr w:rsidR="00F02C00" w:rsidRPr="00884655" w14:paraId="2EB16425" w14:textId="77777777" w:rsidTr="00F02C00">
        <w:trPr>
          <w:trHeight w:val="601"/>
        </w:trPr>
        <w:tc>
          <w:tcPr>
            <w:tcW w:w="3244" w:type="dxa"/>
            <w:gridSpan w:val="2"/>
            <w:shd w:val="clear" w:color="auto" w:fill="F2F2F2" w:themeFill="background1" w:themeFillShade="F2"/>
          </w:tcPr>
          <w:p w14:paraId="4778B7EC" w14:textId="2E1EEC62" w:rsidR="00F02C00" w:rsidRPr="00B655D1" w:rsidRDefault="00F02C00" w:rsidP="00C3537C">
            <w:r w:rsidRPr="00B655D1">
              <w:t>Popis a vyhodnocení vybraných opatření včetně vyčíslení úspory v % a také vyčíslení plánovaného snížení konečné spotřeby energie (v GJ/rok), úspory primární energie z neobnovitelných zdrojů (v GJ/rok) a snížení emisí CO2 (v t/rok)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14:paraId="72688489" w14:textId="2C9E142C" w:rsidR="00F02C00" w:rsidRPr="00B655D1" w:rsidRDefault="00F02C00" w:rsidP="00C3537C"/>
        </w:tc>
      </w:tr>
      <w:tr w:rsidR="00F02C00" w:rsidRPr="00884655" w14:paraId="6BD54761" w14:textId="77777777" w:rsidTr="00F02C00">
        <w:trPr>
          <w:trHeight w:val="601"/>
        </w:trPr>
        <w:tc>
          <w:tcPr>
            <w:tcW w:w="3244" w:type="dxa"/>
            <w:gridSpan w:val="2"/>
            <w:shd w:val="clear" w:color="auto" w:fill="F2F2F2" w:themeFill="background1" w:themeFillShade="F2"/>
          </w:tcPr>
          <w:p w14:paraId="42C2EA77" w14:textId="26649B8D" w:rsidR="00F02C00" w:rsidRPr="00B655D1" w:rsidRDefault="00F02C00" w:rsidP="00C3537C">
            <w:r w:rsidRPr="00B655D1">
              <w:t>Vyčíslení nákladů na realizaci těchto opatření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14:paraId="4AA9B6C4" w14:textId="77777777" w:rsidR="00F02C00" w:rsidRPr="00B655D1" w:rsidRDefault="00F02C00" w:rsidP="00C3537C"/>
        </w:tc>
      </w:tr>
    </w:tbl>
    <w:p w14:paraId="1528DD36" w14:textId="7EA6B634" w:rsidR="006E5C82" w:rsidRPr="004A323F" w:rsidRDefault="006673A0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21" w:name="_Toc99356518"/>
      <w:r>
        <w:rPr>
          <w:caps/>
        </w:rPr>
        <w:t>FINANČNÍ ANALÝZA PROJEKTU</w:t>
      </w:r>
      <w:bookmarkEnd w:id="21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DB0C68" w:rsidRPr="00884655" w14:paraId="32F922D9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2B6D57" w14:textId="584B2FAF" w:rsidR="00DB0C68" w:rsidRPr="00C140AA" w:rsidRDefault="00DB0C68" w:rsidP="00613950">
            <w:pPr>
              <w:spacing w:before="120" w:after="120"/>
            </w:pPr>
            <w:r w:rsidRPr="00C140AA">
              <w:rPr>
                <w:b/>
                <w:bCs/>
              </w:rPr>
              <w:t>Celkové výdaje na realizaci opatření</w:t>
            </w:r>
            <w:r w:rsidR="00692FA5">
              <w:rPr>
                <w:b/>
                <w:bCs/>
              </w:rPr>
              <w:t xml:space="preserve"> </w:t>
            </w:r>
            <w:r w:rsidRPr="00C140AA">
              <w:t>(způsobilé i nezpůsobilé)</w:t>
            </w:r>
            <w:r w:rsidR="00692FA5">
              <w:t xml:space="preserve"> </w:t>
            </w:r>
          </w:p>
        </w:tc>
        <w:tc>
          <w:tcPr>
            <w:tcW w:w="9384" w:type="dxa"/>
            <w:vAlign w:val="center"/>
          </w:tcPr>
          <w:p w14:paraId="080E9865" w14:textId="77777777" w:rsidR="00DB0C68" w:rsidRPr="00884655" w:rsidRDefault="00DB0C68" w:rsidP="00A74A3A">
            <w:pPr>
              <w:rPr>
                <w:sz w:val="24"/>
                <w:szCs w:val="24"/>
              </w:rPr>
            </w:pPr>
          </w:p>
        </w:tc>
      </w:tr>
      <w:tr w:rsidR="006673A0" w:rsidRPr="00884655" w14:paraId="35F759BC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E419B58" w14:textId="57713FAA" w:rsidR="006673A0" w:rsidRPr="00C140AA" w:rsidRDefault="006673A0" w:rsidP="00DB0C68">
            <w:pPr>
              <w:spacing w:before="120" w:after="120"/>
              <w:rPr>
                <w:b/>
                <w:bCs/>
              </w:rPr>
            </w:pPr>
            <w:r w:rsidRPr="00C140AA">
              <w:rPr>
                <w:b/>
                <w:bCs/>
              </w:rPr>
              <w:t>Celkové způsobilé výdaje</w:t>
            </w:r>
            <w:r w:rsidR="00DB0C68" w:rsidRPr="00C140AA">
              <w:rPr>
                <w:b/>
                <w:bCs/>
              </w:rPr>
              <w:t xml:space="preserve"> projektu</w:t>
            </w:r>
            <w:r w:rsidR="00692FA5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25F15284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6673A0" w:rsidRPr="00884655" w14:paraId="2A7B6DFE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89F6F03" w14:textId="6C8A2719" w:rsidR="006673A0" w:rsidRPr="00C140AA" w:rsidRDefault="006673A0" w:rsidP="007207D9">
            <w:pPr>
              <w:spacing w:before="120" w:after="120"/>
              <w:ind w:left="578"/>
            </w:pPr>
            <w:bookmarkStart w:id="22" w:name="_Hlk84016886"/>
            <w:r w:rsidRPr="00C140AA">
              <w:lastRenderedPageBreak/>
              <w:t>- z</w:t>
            </w:r>
            <w:r w:rsidR="00AC782D">
              <w:t> </w:t>
            </w:r>
            <w:r w:rsidRPr="00C140AA">
              <w:t>toho investiční</w:t>
            </w:r>
          </w:p>
        </w:tc>
        <w:tc>
          <w:tcPr>
            <w:tcW w:w="9384" w:type="dxa"/>
            <w:vAlign w:val="center"/>
          </w:tcPr>
          <w:p w14:paraId="1772CEFD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6673A0" w:rsidRPr="00884655" w14:paraId="71B26DB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D3A5B95" w14:textId="3CEA62EB" w:rsidR="006673A0" w:rsidRPr="00C140AA" w:rsidRDefault="006673A0" w:rsidP="007207D9">
            <w:pPr>
              <w:spacing w:before="120" w:after="120"/>
              <w:ind w:left="578"/>
            </w:pPr>
            <w:r w:rsidRPr="00C140AA">
              <w:t>- z</w:t>
            </w:r>
            <w:r w:rsidR="00AC782D">
              <w:t> </w:t>
            </w:r>
            <w:r w:rsidRPr="00C140AA">
              <w:t>toho neinvestiční</w:t>
            </w:r>
          </w:p>
        </w:tc>
        <w:tc>
          <w:tcPr>
            <w:tcW w:w="9384" w:type="dxa"/>
            <w:vAlign w:val="center"/>
          </w:tcPr>
          <w:p w14:paraId="72D85E9C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bookmarkEnd w:id="22"/>
      <w:tr w:rsidR="006673A0" w:rsidRPr="00884655" w14:paraId="0E1E2FD9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6541EB" w14:textId="6C151052" w:rsidR="006673A0" w:rsidRPr="00C140AA" w:rsidRDefault="006673A0" w:rsidP="00DB0C68">
            <w:pPr>
              <w:spacing w:before="120" w:after="120"/>
            </w:pPr>
            <w:r w:rsidRPr="00C140AA">
              <w:rPr>
                <w:b/>
                <w:bCs/>
              </w:rPr>
              <w:t>Celkové nezpůsobilé výdaje</w:t>
            </w:r>
            <w:r w:rsidRPr="00C140AA">
              <w:t xml:space="preserve"> identifikované žadatelem</w:t>
            </w:r>
            <w:r w:rsidR="00692FA5">
              <w:t xml:space="preserve"> </w:t>
            </w:r>
            <w:r w:rsidR="00692FA5">
              <w:br/>
              <w:t xml:space="preserve">- kromě vyčíslení uveďte i </w:t>
            </w:r>
            <w:r w:rsidR="00AE63D2">
              <w:t>popis</w:t>
            </w:r>
          </w:p>
        </w:tc>
        <w:tc>
          <w:tcPr>
            <w:tcW w:w="9384" w:type="dxa"/>
            <w:vAlign w:val="center"/>
          </w:tcPr>
          <w:p w14:paraId="119EA49F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F05067" w:rsidRPr="00884655" w14:paraId="221DCCA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FF55347" w14:textId="593B2BE4" w:rsidR="00F05067" w:rsidRPr="00C140AA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C140AA">
              <w:t>- z</w:t>
            </w:r>
            <w:r>
              <w:t> </w:t>
            </w:r>
            <w:r w:rsidRPr="00C140AA">
              <w:t>toho investiční</w:t>
            </w:r>
          </w:p>
        </w:tc>
        <w:tc>
          <w:tcPr>
            <w:tcW w:w="9384" w:type="dxa"/>
            <w:vAlign w:val="center"/>
          </w:tcPr>
          <w:p w14:paraId="7188A48E" w14:textId="77777777" w:rsidR="00F05067" w:rsidRPr="00884655" w:rsidRDefault="00F05067" w:rsidP="00F05067">
            <w:pPr>
              <w:rPr>
                <w:sz w:val="24"/>
                <w:szCs w:val="24"/>
              </w:rPr>
            </w:pPr>
          </w:p>
        </w:tc>
      </w:tr>
      <w:tr w:rsidR="00F05067" w:rsidRPr="00884655" w14:paraId="73A4D34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805777A" w14:textId="4E0FBB1F" w:rsidR="00F05067" w:rsidRPr="00C140AA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C140AA">
              <w:t>- z</w:t>
            </w:r>
            <w:r>
              <w:t> </w:t>
            </w:r>
            <w:r w:rsidRPr="00C140AA">
              <w:t>toho neinvestiční</w:t>
            </w:r>
          </w:p>
        </w:tc>
        <w:tc>
          <w:tcPr>
            <w:tcW w:w="9384" w:type="dxa"/>
            <w:vAlign w:val="center"/>
          </w:tcPr>
          <w:p w14:paraId="14C56448" w14:textId="77777777" w:rsidR="00F05067" w:rsidRPr="00884655" w:rsidRDefault="00F05067" w:rsidP="00F05067">
            <w:pPr>
              <w:rPr>
                <w:sz w:val="24"/>
                <w:szCs w:val="24"/>
              </w:rPr>
            </w:pPr>
          </w:p>
        </w:tc>
      </w:tr>
      <w:tr w:rsidR="00613950" w:rsidRPr="00884655" w14:paraId="778FD91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0B61C7F" w14:textId="67818128" w:rsidR="00613950" w:rsidRPr="00C140AA" w:rsidRDefault="00692FA5" w:rsidP="00DB0C68">
            <w:pPr>
              <w:spacing w:before="120" w:after="120"/>
              <w:rPr>
                <w:b/>
                <w:bCs/>
              </w:rPr>
            </w:pPr>
            <w:r w:rsidRPr="00C140AA">
              <w:rPr>
                <w:b/>
                <w:bCs/>
              </w:rPr>
              <w:t>Způsob stanovení rozpočtov</w:t>
            </w:r>
            <w:r>
              <w:rPr>
                <w:b/>
                <w:bCs/>
              </w:rPr>
              <w:t>an</w:t>
            </w:r>
            <w:r w:rsidRPr="00C140AA">
              <w:rPr>
                <w:b/>
                <w:bCs/>
              </w:rPr>
              <w:t xml:space="preserve">ých cen </w:t>
            </w:r>
            <w:r w:rsidRPr="00C140AA">
              <w:t>– popište způsob, jakým byla stanovena rozpočtová cena, případně doložte přílohou</w:t>
            </w:r>
            <w:r w:rsidRPr="00C140AA">
              <w:rPr>
                <w:rStyle w:val="Znakapoznpodarou"/>
              </w:rPr>
              <w:footnoteReference w:id="18"/>
            </w:r>
          </w:p>
        </w:tc>
        <w:tc>
          <w:tcPr>
            <w:tcW w:w="9384" w:type="dxa"/>
            <w:vAlign w:val="center"/>
          </w:tcPr>
          <w:p w14:paraId="457012D9" w14:textId="63E6491C" w:rsidR="00613950" w:rsidRPr="00884655" w:rsidRDefault="00613950" w:rsidP="00A74A3A">
            <w:pPr>
              <w:rPr>
                <w:sz w:val="24"/>
                <w:szCs w:val="24"/>
              </w:rPr>
            </w:pPr>
          </w:p>
        </w:tc>
      </w:tr>
      <w:tr w:rsidR="00FF6319" w:rsidRPr="00884655" w14:paraId="1F0CAA2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96CC6" w14:textId="6B4793A0" w:rsidR="00FF6319" w:rsidRPr="00FF6319" w:rsidRDefault="00FF6319" w:rsidP="00DB0C68">
            <w:pPr>
              <w:spacing w:before="120" w:after="120"/>
            </w:pPr>
            <w:r>
              <w:rPr>
                <w:b/>
                <w:bCs/>
              </w:rPr>
              <w:lastRenderedPageBreak/>
              <w:t xml:space="preserve">Finanční krytí výdajů projektu </w:t>
            </w:r>
            <w:r>
              <w:t xml:space="preserve">– popište, jakým způsobem bude zajištěno </w:t>
            </w:r>
            <w:r w:rsidR="00DF7EE7">
              <w:t xml:space="preserve">průběžné </w:t>
            </w:r>
            <w:r>
              <w:t>financování výdajů projektu při ex-post</w:t>
            </w:r>
            <w:r w:rsidR="00DF7EE7">
              <w:t xml:space="preserve"> proplácení výdajů ze strany poskytovatele dotace.</w:t>
            </w:r>
          </w:p>
        </w:tc>
        <w:tc>
          <w:tcPr>
            <w:tcW w:w="9384" w:type="dxa"/>
            <w:vAlign w:val="center"/>
          </w:tcPr>
          <w:p w14:paraId="310EC79D" w14:textId="77777777" w:rsidR="00FF6319" w:rsidRPr="00884655" w:rsidRDefault="00FF6319" w:rsidP="00A74A3A">
            <w:pPr>
              <w:rPr>
                <w:sz w:val="24"/>
                <w:szCs w:val="24"/>
              </w:rPr>
            </w:pPr>
          </w:p>
        </w:tc>
      </w:tr>
    </w:tbl>
    <w:p w14:paraId="4E6B693A" w14:textId="372BFFD0" w:rsidR="008B5D00" w:rsidRDefault="008B5D00"/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6221"/>
        <w:gridCol w:w="3260"/>
        <w:gridCol w:w="3119"/>
      </w:tblGrid>
      <w:tr w:rsidR="00590BAF" w:rsidRPr="00740AA9" w14:paraId="7A32F4F1" w14:textId="77777777" w:rsidTr="0005611E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1998138E" w14:textId="66F852EA" w:rsidR="00590BAF" w:rsidRPr="00DB55A5" w:rsidRDefault="00590BAF" w:rsidP="0005611E">
            <w:pPr>
              <w:ind w:right="-2800"/>
              <w:jc w:val="both"/>
            </w:pPr>
            <w:r w:rsidRPr="00DB55A5">
              <w:rPr>
                <w:b/>
                <w:bCs/>
                <w:sz w:val="24"/>
                <w:szCs w:val="24"/>
              </w:rPr>
              <w:t>Rozdělení výdajů podle typu a způsobilosti</w:t>
            </w:r>
          </w:p>
        </w:tc>
      </w:tr>
      <w:tr w:rsidR="00DB55A5" w:rsidRPr="00F5381A" w14:paraId="35DBA17C" w14:textId="77777777" w:rsidTr="00F02C00">
        <w:trPr>
          <w:trHeight w:val="601"/>
        </w:trPr>
        <w:tc>
          <w:tcPr>
            <w:tcW w:w="6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01DD9689" w14:textId="1206F931" w:rsidR="00DB55A5" w:rsidRPr="00DB55A5" w:rsidRDefault="00DB55A5" w:rsidP="002374F0">
            <w:pPr>
              <w:jc w:val="both"/>
              <w:rPr>
                <w:rFonts w:ascii="Calibri" w:hAnsi="Calibri" w:cs="Calibri"/>
                <w:color w:val="000000"/>
              </w:rPr>
            </w:pPr>
            <w:r w:rsidRPr="00DB55A5">
              <w:rPr>
                <w:rFonts w:ascii="Calibri" w:hAnsi="Calibri" w:cs="Calibri"/>
                <w:color w:val="000000"/>
              </w:rPr>
              <w:t>Vstupní charakteristiky</w:t>
            </w:r>
          </w:p>
        </w:tc>
        <w:tc>
          <w:tcPr>
            <w:tcW w:w="3260" w:type="dxa"/>
            <w:vAlign w:val="center"/>
          </w:tcPr>
          <w:p w14:paraId="2CE4BA85" w14:textId="2E363B6E" w:rsidR="00DB55A5" w:rsidRPr="00DB55A5" w:rsidRDefault="00DB55A5" w:rsidP="002374F0">
            <w:pPr>
              <w:jc w:val="both"/>
            </w:pPr>
            <w:r>
              <w:t>Kč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DD4555C" w14:textId="6BD70A49" w:rsidR="00DB55A5" w:rsidRPr="00F5381A" w:rsidRDefault="00DB55A5" w:rsidP="002374F0">
            <w:pPr>
              <w:jc w:val="both"/>
              <w:rPr>
                <w:highlight w:val="yellow"/>
              </w:rPr>
            </w:pPr>
            <w:r>
              <w:t>%</w:t>
            </w:r>
            <w:r w:rsidRPr="00DB55A5">
              <w:t xml:space="preserve"> </w:t>
            </w:r>
          </w:p>
        </w:tc>
      </w:tr>
      <w:tr w:rsidR="002374F0" w:rsidRPr="00F5381A" w14:paraId="2FF425DA" w14:textId="77777777" w:rsidTr="00F02C00">
        <w:trPr>
          <w:trHeight w:val="601"/>
        </w:trPr>
        <w:tc>
          <w:tcPr>
            <w:tcW w:w="6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5E9D7AA5" w14:textId="354CEBC3" w:rsidR="002374F0" w:rsidRPr="00F5381A" w:rsidRDefault="002374F0" w:rsidP="002374F0">
            <w:pPr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celkové výdaje na projekt (způsobilé i nezpůsobilé)</w:t>
            </w:r>
          </w:p>
        </w:tc>
        <w:tc>
          <w:tcPr>
            <w:tcW w:w="3260" w:type="dxa"/>
            <w:vAlign w:val="center"/>
          </w:tcPr>
          <w:p w14:paraId="5A76F178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01A6728" w14:textId="7192B07E" w:rsidR="002374F0" w:rsidRPr="004D5F4B" w:rsidRDefault="00DB55A5" w:rsidP="002374F0">
            <w:pPr>
              <w:jc w:val="both"/>
            </w:pPr>
            <w:r w:rsidRPr="004D5F4B">
              <w:t>-</w:t>
            </w:r>
          </w:p>
        </w:tc>
      </w:tr>
      <w:tr w:rsidR="002374F0" w:rsidRPr="00F5381A" w14:paraId="5DAF10DF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45CD823" w14:textId="3DC4BF51" w:rsidR="002374F0" w:rsidRPr="00F5381A" w:rsidRDefault="002374F0" w:rsidP="002374F0">
            <w:pPr>
              <w:ind w:left="165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z toho celkové způsobilé výdaje</w:t>
            </w:r>
          </w:p>
        </w:tc>
        <w:tc>
          <w:tcPr>
            <w:tcW w:w="3260" w:type="dxa"/>
            <w:vAlign w:val="center"/>
          </w:tcPr>
          <w:p w14:paraId="38DC9C8B" w14:textId="77777777" w:rsidR="002374F0" w:rsidRPr="004D5F4B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26E5492" w14:textId="0877E21C" w:rsidR="002374F0" w:rsidRPr="004D5F4B" w:rsidRDefault="00DB55A5" w:rsidP="002374F0">
            <w:pPr>
              <w:jc w:val="both"/>
            </w:pPr>
            <w:proofErr w:type="gramStart"/>
            <w:r w:rsidRPr="004D5F4B">
              <w:t>100%</w:t>
            </w:r>
            <w:proofErr w:type="gramEnd"/>
          </w:p>
        </w:tc>
      </w:tr>
      <w:tr w:rsidR="002374F0" w:rsidRPr="00F5381A" w14:paraId="5BFF9B42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20271ED2" w14:textId="69D7447F" w:rsidR="002374F0" w:rsidRPr="00F5381A" w:rsidRDefault="002374F0" w:rsidP="00F02C00">
            <w:pPr>
              <w:ind w:left="708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z toho způsobilé výdaje hlavní</w:t>
            </w:r>
          </w:p>
        </w:tc>
        <w:tc>
          <w:tcPr>
            <w:tcW w:w="3260" w:type="dxa"/>
            <w:vAlign w:val="center"/>
          </w:tcPr>
          <w:p w14:paraId="17D626AC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D9659CC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</w:tr>
      <w:tr w:rsidR="002374F0" w:rsidRPr="00F5381A" w14:paraId="7CA12F4B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77F41CFF" w14:textId="31BB0004" w:rsidR="002374F0" w:rsidRPr="00F5381A" w:rsidRDefault="002374F0" w:rsidP="00F02C00">
            <w:pPr>
              <w:ind w:left="708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z toho způsobilé výdaje vedlejší</w:t>
            </w:r>
          </w:p>
        </w:tc>
        <w:tc>
          <w:tcPr>
            <w:tcW w:w="3260" w:type="dxa"/>
            <w:vAlign w:val="center"/>
          </w:tcPr>
          <w:p w14:paraId="6B0963A9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2414281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</w:tr>
      <w:tr w:rsidR="002374F0" w14:paraId="2B9DD20E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EA047AE" w14:textId="26E1F690" w:rsidR="002374F0" w:rsidRPr="004D5F4B" w:rsidRDefault="002374F0" w:rsidP="002374F0">
            <w:pPr>
              <w:ind w:left="165"/>
              <w:jc w:val="both"/>
              <w:rPr>
                <w:b/>
                <w:bCs/>
                <w:highlight w:val="yellow"/>
              </w:rPr>
            </w:pPr>
            <w:r w:rsidRPr="004D5F4B">
              <w:rPr>
                <w:rFonts w:ascii="Calibri" w:hAnsi="Calibri" w:cs="Calibri"/>
                <w:b/>
                <w:bCs/>
                <w:color w:val="000000"/>
              </w:rPr>
              <w:t>z toho nezpůsobilé výdaje</w:t>
            </w:r>
          </w:p>
        </w:tc>
        <w:tc>
          <w:tcPr>
            <w:tcW w:w="3260" w:type="dxa"/>
            <w:vAlign w:val="center"/>
          </w:tcPr>
          <w:p w14:paraId="75EACCBA" w14:textId="77777777" w:rsidR="002374F0" w:rsidRPr="004D5F4B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BBCF8B3" w14:textId="66CA9160" w:rsidR="002374F0" w:rsidRPr="004D5F4B" w:rsidRDefault="004D5F4B" w:rsidP="002374F0">
            <w:pPr>
              <w:jc w:val="both"/>
            </w:pPr>
            <w:r w:rsidRPr="004D5F4B">
              <w:t>-</w:t>
            </w:r>
          </w:p>
        </w:tc>
      </w:tr>
    </w:tbl>
    <w:p w14:paraId="4664A13A" w14:textId="3EE16E0A" w:rsidR="00FE7C55" w:rsidRDefault="00FE7C55"/>
    <w:p w14:paraId="69475AEF" w14:textId="77777777" w:rsidR="00426B84" w:rsidRDefault="00426B84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5087"/>
        <w:gridCol w:w="1510"/>
        <w:gridCol w:w="1869"/>
        <w:gridCol w:w="2286"/>
        <w:gridCol w:w="1848"/>
      </w:tblGrid>
      <w:tr w:rsidR="00FE7C13" w14:paraId="56122E8B" w14:textId="77777777" w:rsidTr="008F0161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34B31AA6" w14:textId="7CAA83EB" w:rsidR="00FE7C13" w:rsidRDefault="00FE7C13" w:rsidP="00E86F2B">
            <w:pPr>
              <w:jc w:val="both"/>
            </w:pPr>
            <w:bookmarkStart w:id="31" w:name="_Hlk83376716"/>
            <w:bookmarkStart w:id="32" w:name="_Hlk83376732"/>
            <w:bookmarkStart w:id="33" w:name="_Hlk85607561"/>
            <w:bookmarkStart w:id="34" w:name="_Hlk83376466"/>
            <w:r w:rsidRPr="00923C3A">
              <w:rPr>
                <w:b/>
                <w:bCs/>
                <w:sz w:val="24"/>
                <w:szCs w:val="24"/>
              </w:rPr>
              <w:lastRenderedPageBreak/>
              <w:t>Plán investičních výdajů v</w:t>
            </w:r>
            <w:r w:rsidR="00AC782D">
              <w:rPr>
                <w:b/>
                <w:bCs/>
                <w:sz w:val="24"/>
                <w:szCs w:val="24"/>
              </w:rPr>
              <w:t> </w:t>
            </w:r>
            <w:r w:rsidRPr="00923C3A">
              <w:rPr>
                <w:b/>
                <w:bCs/>
                <w:sz w:val="24"/>
                <w:szCs w:val="24"/>
              </w:rPr>
              <w:t>realizační fázi projektu</w:t>
            </w:r>
            <w:bookmarkEnd w:id="31"/>
          </w:p>
        </w:tc>
      </w:tr>
      <w:bookmarkEnd w:id="32"/>
      <w:bookmarkEnd w:id="33"/>
      <w:tr w:rsidR="008F0161" w14:paraId="4EF74D5A" w14:textId="77777777" w:rsidTr="008F0161">
        <w:trPr>
          <w:trHeight w:val="601"/>
        </w:trPr>
        <w:tc>
          <w:tcPr>
            <w:tcW w:w="5087" w:type="dxa"/>
            <w:shd w:val="clear" w:color="auto" w:fill="F2F2F2" w:themeFill="background1" w:themeFillShade="F2"/>
            <w:vAlign w:val="center"/>
          </w:tcPr>
          <w:p w14:paraId="388DFA05" w14:textId="56105268" w:rsidR="008F0161" w:rsidRPr="00FE7C13" w:rsidRDefault="008F0161" w:rsidP="00925C50">
            <w:pPr>
              <w:pStyle w:val="Odstavecseseznamem"/>
              <w:ind w:left="11"/>
            </w:pPr>
            <w:r w:rsidRPr="00FE7C13">
              <w:t>Položka</w:t>
            </w:r>
            <w:r>
              <w:t xml:space="preserve"> </w:t>
            </w:r>
            <w:r w:rsidRPr="00FE7C13">
              <w:t>investičního</w:t>
            </w:r>
            <w:r>
              <w:t xml:space="preserve"> </w:t>
            </w:r>
            <w:r w:rsidRPr="00FE7C13">
              <w:t>majetku</w:t>
            </w:r>
          </w:p>
        </w:tc>
        <w:tc>
          <w:tcPr>
            <w:tcW w:w="1510" w:type="dxa"/>
            <w:shd w:val="clear" w:color="auto" w:fill="F2F2F2" w:themeFill="background1" w:themeFillShade="F2"/>
            <w:vAlign w:val="center"/>
          </w:tcPr>
          <w:p w14:paraId="32F77C48" w14:textId="7C3EA40F" w:rsidR="008F0161" w:rsidRPr="00FE7C13" w:rsidRDefault="008F0161" w:rsidP="00925C50">
            <w:pPr>
              <w:pStyle w:val="Odstavecseseznamem"/>
              <w:ind w:left="0"/>
            </w:pPr>
            <w:r w:rsidRPr="00FE7C13">
              <w:t>Doba</w:t>
            </w:r>
            <w:r>
              <w:t xml:space="preserve"> </w:t>
            </w:r>
            <w:r w:rsidRPr="00FE7C13">
              <w:t>životnosti</w:t>
            </w:r>
          </w:p>
        </w:tc>
        <w:tc>
          <w:tcPr>
            <w:tcW w:w="1869" w:type="dxa"/>
            <w:shd w:val="clear" w:color="auto" w:fill="F2F2F2" w:themeFill="background1" w:themeFillShade="F2"/>
            <w:vAlign w:val="center"/>
          </w:tcPr>
          <w:p w14:paraId="5B67A893" w14:textId="50CE0694" w:rsidR="008F0161" w:rsidRPr="00FE7C13" w:rsidRDefault="008F0161" w:rsidP="00925C50">
            <w:pPr>
              <w:pStyle w:val="Odstavecseseznamem"/>
              <w:ind w:left="0"/>
            </w:pPr>
            <w:r w:rsidRPr="00FE7C13">
              <w:t>Měsíc</w:t>
            </w:r>
            <w:r>
              <w:t xml:space="preserve"> </w:t>
            </w:r>
            <w:r w:rsidRPr="00FE7C13">
              <w:t>dodávky</w:t>
            </w:r>
            <w:r>
              <w:t xml:space="preserve">/ukončení </w:t>
            </w:r>
          </w:p>
        </w:tc>
        <w:tc>
          <w:tcPr>
            <w:tcW w:w="2286" w:type="dxa"/>
            <w:shd w:val="clear" w:color="auto" w:fill="F2F2F2" w:themeFill="background1" w:themeFillShade="F2"/>
            <w:vAlign w:val="center"/>
          </w:tcPr>
          <w:p w14:paraId="32BB081D" w14:textId="239A1BCD" w:rsidR="008F0161" w:rsidRPr="00FE7C13" w:rsidRDefault="008F0161" w:rsidP="00925C50">
            <w:pPr>
              <w:pStyle w:val="Odstavecseseznamem"/>
              <w:ind w:left="-27"/>
            </w:pPr>
            <w:r w:rsidRPr="00FE7C13">
              <w:t>Způsob</w:t>
            </w:r>
            <w:r>
              <w:t xml:space="preserve"> </w:t>
            </w:r>
            <w:r w:rsidRPr="00FE7C13">
              <w:t>pořízení</w:t>
            </w:r>
          </w:p>
        </w:tc>
        <w:tc>
          <w:tcPr>
            <w:tcW w:w="1848" w:type="dxa"/>
            <w:shd w:val="clear" w:color="auto" w:fill="F2F2F2" w:themeFill="background1" w:themeFillShade="F2"/>
            <w:vAlign w:val="center"/>
          </w:tcPr>
          <w:p w14:paraId="4C330BEA" w14:textId="179383F5" w:rsidR="008F0161" w:rsidRPr="00FE7C13" w:rsidRDefault="008F0161" w:rsidP="00925C50">
            <w:pPr>
              <w:pStyle w:val="Odstavecseseznamem"/>
              <w:ind w:left="22"/>
            </w:pPr>
            <w:r w:rsidRPr="00FE7C13">
              <w:t>Ce</w:t>
            </w:r>
            <w:r>
              <w:t>lková ce</w:t>
            </w:r>
            <w:r w:rsidRPr="00FE7C13">
              <w:t>na</w:t>
            </w:r>
            <w:r>
              <w:t xml:space="preserve"> </w:t>
            </w:r>
            <w:r w:rsidRPr="00FE7C13">
              <w:t>pořízení</w:t>
            </w:r>
            <w:r>
              <w:t xml:space="preserve"> </w:t>
            </w:r>
          </w:p>
        </w:tc>
      </w:tr>
      <w:tr w:rsidR="008F0161" w14:paraId="4E967919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12906BFB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D7F033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CAC55F7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4A6AA2B2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77F068D1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14:paraId="2414EA81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7DB08C7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2E155B53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45D4D4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A6B6E20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566C6B5C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14:paraId="7AF034E8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51751ABF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3817C3C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498803B4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202FE9D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47EE87E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bookmarkEnd w:id="34"/>
    </w:tbl>
    <w:p w14:paraId="74D60CAC" w14:textId="24453A63" w:rsidR="007207D9" w:rsidRPr="00DB0C68" w:rsidRDefault="007207D9" w:rsidP="00925C50">
      <w:pPr>
        <w:spacing w:after="0"/>
        <w:jc w:val="both"/>
        <w:rPr>
          <w:b/>
          <w:bCs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6505"/>
        <w:gridCol w:w="1882"/>
        <w:gridCol w:w="2321"/>
        <w:gridCol w:w="1884"/>
        <w:gridCol w:w="8"/>
      </w:tblGrid>
      <w:tr w:rsidR="004D5F4B" w:rsidRPr="00551DFC" w14:paraId="58B4EA58" w14:textId="77777777" w:rsidTr="00CC02A7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60C1600" w14:textId="77777777" w:rsidR="004D5F4B" w:rsidRPr="00551DFC" w:rsidRDefault="004D5F4B" w:rsidP="00CC02A7">
            <w:pPr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>Plán neinvestičních výdajů v realizační fázi projektu</w:t>
            </w:r>
          </w:p>
        </w:tc>
      </w:tr>
      <w:tr w:rsidR="004D5F4B" w:rsidRPr="00551DFC" w14:paraId="711638F0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shd w:val="clear" w:color="auto" w:fill="F2F2F2" w:themeFill="background1" w:themeFillShade="F2"/>
            <w:vAlign w:val="center"/>
          </w:tcPr>
          <w:p w14:paraId="2F8F24D6" w14:textId="77777777" w:rsidR="004D5F4B" w:rsidRPr="00551DFC" w:rsidRDefault="004D5F4B" w:rsidP="00CC02A7">
            <w:pPr>
              <w:pStyle w:val="Odstavecseseznamem"/>
              <w:ind w:left="11"/>
              <w:jc w:val="both"/>
            </w:pPr>
            <w:r w:rsidRPr="00551DFC">
              <w:t>Popis výdaje</w:t>
            </w:r>
          </w:p>
        </w:tc>
        <w:tc>
          <w:tcPr>
            <w:tcW w:w="1882" w:type="dxa"/>
            <w:shd w:val="clear" w:color="auto" w:fill="F2F2F2" w:themeFill="background1" w:themeFillShade="F2"/>
            <w:vAlign w:val="center"/>
          </w:tcPr>
          <w:p w14:paraId="2184EAAE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  <w:r w:rsidRPr="00551DFC">
              <w:t>Měsíc dodávky/etapa</w:t>
            </w:r>
          </w:p>
        </w:tc>
        <w:tc>
          <w:tcPr>
            <w:tcW w:w="2321" w:type="dxa"/>
            <w:shd w:val="clear" w:color="auto" w:fill="F2F2F2" w:themeFill="background1" w:themeFillShade="F2"/>
            <w:vAlign w:val="center"/>
          </w:tcPr>
          <w:p w14:paraId="032BCCE3" w14:textId="77777777" w:rsidR="004D5F4B" w:rsidRPr="00551DFC" w:rsidRDefault="004D5F4B" w:rsidP="00CC02A7">
            <w:pPr>
              <w:pStyle w:val="Odstavecseseznamem"/>
              <w:ind w:left="-27"/>
              <w:jc w:val="both"/>
            </w:pPr>
            <w:r w:rsidRPr="00551DFC">
              <w:t>Způsob pořízení</w:t>
            </w:r>
          </w:p>
        </w:tc>
        <w:tc>
          <w:tcPr>
            <w:tcW w:w="1884" w:type="dxa"/>
            <w:shd w:val="clear" w:color="auto" w:fill="F2F2F2" w:themeFill="background1" w:themeFillShade="F2"/>
            <w:vAlign w:val="center"/>
          </w:tcPr>
          <w:p w14:paraId="425FD25E" w14:textId="77777777" w:rsidR="004D5F4B" w:rsidRPr="00551DFC" w:rsidRDefault="004D5F4B" w:rsidP="00CC02A7">
            <w:pPr>
              <w:pStyle w:val="Odstavecseseznamem"/>
              <w:ind w:left="22"/>
              <w:jc w:val="both"/>
            </w:pPr>
            <w:r w:rsidRPr="00551DFC">
              <w:t>Cena pořízení</w:t>
            </w:r>
          </w:p>
        </w:tc>
      </w:tr>
      <w:tr w:rsidR="004D5F4B" w:rsidRPr="00551DFC" w14:paraId="7758C7E9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7C93496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39738B6C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20B87F16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60F02217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  <w:tr w:rsidR="004D5F4B" w:rsidRPr="00551DFC" w14:paraId="60382531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23FA23A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4E3616EE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0C1A85D3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708CAF90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  <w:tr w:rsidR="004D5F4B" w:rsidRPr="00551DFC" w14:paraId="49B3601C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64F7A8A2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0C0D34E8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71B36AE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0B189907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</w:tbl>
    <w:p w14:paraId="64A33E80" w14:textId="77777777" w:rsidR="00DB0C68" w:rsidRDefault="00DB0C68" w:rsidP="00DB0C68">
      <w:pPr>
        <w:pStyle w:val="Odstavecseseznamem"/>
        <w:jc w:val="both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1969"/>
        <w:gridCol w:w="1607"/>
        <w:gridCol w:w="1432"/>
        <w:gridCol w:w="1432"/>
        <w:gridCol w:w="1676"/>
        <w:gridCol w:w="1649"/>
        <w:gridCol w:w="2835"/>
      </w:tblGrid>
      <w:tr w:rsidR="00B335BD" w14:paraId="78DBC129" w14:textId="77777777" w:rsidTr="00B335BD">
        <w:trPr>
          <w:trHeight w:val="601"/>
        </w:trPr>
        <w:tc>
          <w:tcPr>
            <w:tcW w:w="12600" w:type="dxa"/>
            <w:gridSpan w:val="7"/>
            <w:shd w:val="clear" w:color="auto" w:fill="F2F2F2" w:themeFill="background1" w:themeFillShade="F2"/>
            <w:vAlign w:val="center"/>
          </w:tcPr>
          <w:p w14:paraId="318C9278" w14:textId="5E8653A4" w:rsidR="00B335BD" w:rsidRDefault="00B335BD" w:rsidP="00B335BD">
            <w:pPr>
              <w:jc w:val="both"/>
            </w:pPr>
            <w:r w:rsidRPr="00923C3A">
              <w:rPr>
                <w:b/>
                <w:bCs/>
                <w:sz w:val="24"/>
                <w:szCs w:val="24"/>
              </w:rPr>
              <w:t>Přehled finančních zdrojů pro projekt</w:t>
            </w:r>
          </w:p>
        </w:tc>
      </w:tr>
      <w:tr w:rsidR="00B335BD" w14:paraId="48055753" w14:textId="77777777" w:rsidTr="00B335BD">
        <w:trPr>
          <w:trHeight w:val="601"/>
        </w:trPr>
        <w:tc>
          <w:tcPr>
            <w:tcW w:w="19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C0994C" w14:textId="3883C88B" w:rsidR="00B335BD" w:rsidRDefault="00B335BD" w:rsidP="00451FAE">
            <w:pPr>
              <w:pStyle w:val="Odstavecseseznamem"/>
              <w:ind w:left="0"/>
              <w:contextualSpacing w:val="0"/>
              <w:jc w:val="both"/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14:paraId="3467EDEF" w14:textId="61EA4C1E" w:rsidR="00B335BD" w:rsidRDefault="00B335BD" w:rsidP="00451FAE">
            <w:pPr>
              <w:pStyle w:val="Odstavecseseznamem"/>
              <w:ind w:left="0"/>
              <w:jc w:val="both"/>
            </w:pPr>
            <w:r>
              <w:t>Celková výše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5E1AE936" w14:textId="1D37C28D" w:rsidR="00B335BD" w:rsidRDefault="00B335BD" w:rsidP="00B335BD">
            <w:pPr>
              <w:pStyle w:val="Odstavecseseznamem"/>
              <w:ind w:left="0"/>
            </w:pPr>
            <w:r>
              <w:t>z toho investiční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24439209" w14:textId="17C169D1" w:rsidR="00B335BD" w:rsidRDefault="00B335BD" w:rsidP="00B335BD">
            <w:pPr>
              <w:pStyle w:val="Odstavecseseznamem"/>
              <w:ind w:left="0"/>
            </w:pPr>
            <w:r>
              <w:t>z toho neinvestiční</w:t>
            </w: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14:paraId="307C244F" w14:textId="1610F995" w:rsidR="00B335BD" w:rsidRDefault="00B335BD" w:rsidP="00451FAE">
            <w:pPr>
              <w:pStyle w:val="Odstavecseseznamem"/>
              <w:ind w:left="0"/>
              <w:jc w:val="both"/>
            </w:pPr>
            <w:r>
              <w:t>Využitelné od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1B3EAF9A" w14:textId="4788C36C" w:rsidR="00B335BD" w:rsidRDefault="00B335BD" w:rsidP="00451FAE">
            <w:pPr>
              <w:pStyle w:val="Odstavecseseznamem"/>
              <w:ind w:left="0"/>
              <w:jc w:val="both"/>
            </w:pPr>
            <w:r>
              <w:t>Využitelné do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CC5CC87" w14:textId="5072B4A8" w:rsidR="00B335BD" w:rsidRDefault="00B335BD" w:rsidP="00451FAE">
            <w:pPr>
              <w:pStyle w:val="Odstavecseseznamem"/>
              <w:ind w:left="0"/>
              <w:jc w:val="both"/>
            </w:pPr>
            <w:r>
              <w:t>Podmínky</w:t>
            </w:r>
          </w:p>
        </w:tc>
      </w:tr>
      <w:tr w:rsidR="00B335BD" w14:paraId="55A3921A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9CD491E" w14:textId="4993B824" w:rsidR="00B335BD" w:rsidRPr="00CC4010" w:rsidRDefault="00B335BD" w:rsidP="00451FAE">
            <w:pPr>
              <w:pStyle w:val="Odstavecseseznamem"/>
              <w:ind w:left="0"/>
            </w:pPr>
            <w:r>
              <w:t>Příspěvek unie</w:t>
            </w:r>
          </w:p>
        </w:tc>
        <w:tc>
          <w:tcPr>
            <w:tcW w:w="1607" w:type="dxa"/>
            <w:vAlign w:val="center"/>
          </w:tcPr>
          <w:p w14:paraId="66D04BDE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1B5BDB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1F1E4D" w14:textId="4971A6DE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FE423B7" w14:textId="4F4632FE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67A8B98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37AE441" w14:textId="4EE37133" w:rsidR="00B335BD" w:rsidRDefault="00B335BD" w:rsidP="00451FAE">
            <w:pPr>
              <w:pStyle w:val="Odstavecseseznamem"/>
              <w:ind w:left="0"/>
              <w:jc w:val="both"/>
            </w:pPr>
          </w:p>
        </w:tc>
      </w:tr>
      <w:tr w:rsidR="00B335BD" w14:paraId="586183BD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6175ADC6" w14:textId="52BADFC1" w:rsidR="00B335BD" w:rsidRPr="00CC4010" w:rsidRDefault="00B335BD" w:rsidP="00B335BD">
            <w:pPr>
              <w:pStyle w:val="Odstavecseseznamem"/>
              <w:ind w:left="0"/>
            </w:pPr>
            <w:r>
              <w:lastRenderedPageBreak/>
              <w:t>Prostředky ze státního rozpočtu</w:t>
            </w:r>
          </w:p>
        </w:tc>
        <w:tc>
          <w:tcPr>
            <w:tcW w:w="1607" w:type="dxa"/>
            <w:vAlign w:val="center"/>
          </w:tcPr>
          <w:p w14:paraId="4E03FF1E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A8304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332001C6" w14:textId="3C9FA5CB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137D595C" w14:textId="6BDA5C9E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0E59D5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A986D9A" w14:textId="264A066F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43D2E8E5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F924592" w14:textId="6626E187" w:rsidR="00B335BD" w:rsidRPr="00CC4010" w:rsidRDefault="00B335BD" w:rsidP="00B335BD">
            <w:pPr>
              <w:pStyle w:val="Odstavecseseznamem"/>
              <w:ind w:left="0"/>
            </w:pPr>
            <w:r>
              <w:t>Prostředky z rozpočtu kraje</w:t>
            </w:r>
          </w:p>
        </w:tc>
        <w:tc>
          <w:tcPr>
            <w:tcW w:w="1607" w:type="dxa"/>
            <w:vAlign w:val="center"/>
          </w:tcPr>
          <w:p w14:paraId="7AD7DD37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E0367D5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4D60AF6D" w14:textId="76517506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0E61B46" w14:textId="6DF0E3D1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7156E8D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983A057" w14:textId="03D2550C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7DDDA94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2DDE6110" w14:textId="7CA6DFE4" w:rsidR="00B335BD" w:rsidRPr="00CC4010" w:rsidRDefault="00B335BD" w:rsidP="00B335BD">
            <w:pPr>
              <w:pStyle w:val="Odstavecseseznamem"/>
              <w:ind w:left="0"/>
            </w:pPr>
            <w:r>
              <w:t>Prostředky z rozpočtu obce</w:t>
            </w:r>
          </w:p>
        </w:tc>
        <w:tc>
          <w:tcPr>
            <w:tcW w:w="1607" w:type="dxa"/>
            <w:vAlign w:val="center"/>
          </w:tcPr>
          <w:p w14:paraId="4B7460F7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1B9B6E09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F96F448" w14:textId="53B32B9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405BCD2F" w14:textId="1136D506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21D4531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473E7336" w14:textId="4C3ED73E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00BEACF2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3FEFF4D" w14:textId="36BE26C0" w:rsidR="00B335BD" w:rsidRPr="00CC4010" w:rsidRDefault="00B335BD" w:rsidP="00B335BD">
            <w:pPr>
              <w:pStyle w:val="Odstavecseseznamem"/>
              <w:ind w:left="0"/>
            </w:pPr>
            <w:r>
              <w:t>Jiné veřejné finanční prostředky</w:t>
            </w:r>
          </w:p>
        </w:tc>
        <w:tc>
          <w:tcPr>
            <w:tcW w:w="1607" w:type="dxa"/>
            <w:vAlign w:val="center"/>
          </w:tcPr>
          <w:p w14:paraId="6894DF19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805802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643A27" w14:textId="34D91B9F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323FAFC7" w14:textId="5D267BB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50473C2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57DAD23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477F3699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3BD18CF7" w14:textId="04570479" w:rsidR="00B335BD" w:rsidRPr="00CC4010" w:rsidRDefault="00B335BD" w:rsidP="00B335BD">
            <w:pPr>
              <w:pStyle w:val="Odstavecseseznamem"/>
              <w:ind w:left="0"/>
            </w:pPr>
            <w:r>
              <w:t>Soukromé</w:t>
            </w:r>
            <w:r w:rsidRPr="00CC4010">
              <w:t xml:space="preserve"> zdroje</w:t>
            </w:r>
          </w:p>
        </w:tc>
        <w:tc>
          <w:tcPr>
            <w:tcW w:w="1607" w:type="dxa"/>
            <w:vAlign w:val="center"/>
          </w:tcPr>
          <w:p w14:paraId="7119B08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66F484A6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D4F7162" w14:textId="56110B8A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0195175D" w14:textId="28179F85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4FADFDD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0EEE2C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62070600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89FA0C3" w14:textId="109CFA46" w:rsidR="00B335BD" w:rsidRPr="00CC4010" w:rsidRDefault="00B335BD" w:rsidP="00B335BD">
            <w:pPr>
              <w:pStyle w:val="Odstavecseseznamem"/>
              <w:ind w:left="0"/>
            </w:pPr>
            <w:r w:rsidRPr="00CC4010">
              <w:t>Úvěry</w:t>
            </w:r>
          </w:p>
        </w:tc>
        <w:tc>
          <w:tcPr>
            <w:tcW w:w="1607" w:type="dxa"/>
            <w:vAlign w:val="center"/>
          </w:tcPr>
          <w:p w14:paraId="2EE7311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66A9A8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0209B6B" w14:textId="6763B02D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7653B198" w14:textId="00DE6DA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3D11DC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087094BF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3E53D2C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13E6167" w14:textId="2B7A61B1" w:rsidR="00B335BD" w:rsidRPr="00CC4010" w:rsidRDefault="00B335BD" w:rsidP="00B335BD">
            <w:pPr>
              <w:pStyle w:val="Odstavecseseznamem"/>
              <w:ind w:left="0"/>
            </w:pPr>
            <w:r w:rsidRPr="00CC4010">
              <w:t>Jiné</w:t>
            </w:r>
          </w:p>
        </w:tc>
        <w:tc>
          <w:tcPr>
            <w:tcW w:w="1607" w:type="dxa"/>
            <w:vAlign w:val="center"/>
          </w:tcPr>
          <w:p w14:paraId="112B9625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B3841D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18DF590" w14:textId="72B7AB6C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502BC83B" w14:textId="2DF74139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AAD6184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2882D5E1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</w:tbl>
    <w:p w14:paraId="6466CF7E" w14:textId="50694EFC" w:rsidR="00D31095" w:rsidRDefault="00D31095" w:rsidP="00B7049E">
      <w:pPr>
        <w:pStyle w:val="Odstavecseseznamem"/>
        <w:spacing w:after="0"/>
        <w:ind w:left="144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17042" w:rsidRPr="00DB0C68" w14:paraId="5D7FA7EF" w14:textId="77777777" w:rsidTr="00B7049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FF74E32" w14:textId="77777777" w:rsidR="00517042" w:rsidRPr="00923C3A" w:rsidRDefault="00517042" w:rsidP="00A74A3A">
            <w:pPr>
              <w:rPr>
                <w:b/>
                <w:bCs/>
                <w:sz w:val="24"/>
                <w:szCs w:val="24"/>
              </w:rPr>
            </w:pPr>
            <w:r w:rsidRPr="00923C3A">
              <w:rPr>
                <w:b/>
                <w:bCs/>
                <w:sz w:val="24"/>
                <w:szCs w:val="24"/>
              </w:rPr>
              <w:t>Dlouhodobý investiční majetek, vstupující do realizace projektu (zdroje žadatele)</w:t>
            </w:r>
          </w:p>
        </w:tc>
      </w:tr>
      <w:tr w:rsidR="00517042" w:rsidRPr="00884655" w14:paraId="554A093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5A5884" w14:textId="77777777" w:rsidR="00517042" w:rsidRPr="00923C3A" w:rsidRDefault="00517042" w:rsidP="00A74A3A">
            <w:r w:rsidRPr="00923C3A">
              <w:t>majetek movitý</w:t>
            </w:r>
          </w:p>
        </w:tc>
        <w:tc>
          <w:tcPr>
            <w:tcW w:w="9384" w:type="dxa"/>
            <w:vAlign w:val="center"/>
          </w:tcPr>
          <w:p w14:paraId="76026783" w14:textId="77777777" w:rsidR="00517042" w:rsidRPr="00923C3A" w:rsidRDefault="00517042" w:rsidP="00A74A3A"/>
        </w:tc>
      </w:tr>
      <w:tr w:rsidR="00517042" w:rsidRPr="00884655" w14:paraId="39E673B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4F9FB4" w14:textId="77777777" w:rsidR="00517042" w:rsidRPr="00923C3A" w:rsidRDefault="00517042" w:rsidP="00A74A3A">
            <w:r w:rsidRPr="00923C3A">
              <w:t>majetek nemovitý</w:t>
            </w:r>
          </w:p>
        </w:tc>
        <w:tc>
          <w:tcPr>
            <w:tcW w:w="9384" w:type="dxa"/>
            <w:vAlign w:val="center"/>
          </w:tcPr>
          <w:p w14:paraId="4DAE7C61" w14:textId="77777777" w:rsidR="00517042" w:rsidRPr="00923C3A" w:rsidRDefault="00517042" w:rsidP="00A74A3A"/>
        </w:tc>
      </w:tr>
      <w:tr w:rsidR="00517042" w:rsidRPr="00884655" w14:paraId="486C739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F25BEB" w14:textId="77777777" w:rsidR="00517042" w:rsidRPr="00923C3A" w:rsidRDefault="00517042" w:rsidP="00A74A3A">
            <w:r w:rsidRPr="00923C3A">
              <w:t>majetek nehmotný</w:t>
            </w:r>
          </w:p>
        </w:tc>
        <w:tc>
          <w:tcPr>
            <w:tcW w:w="9384" w:type="dxa"/>
            <w:vAlign w:val="center"/>
          </w:tcPr>
          <w:p w14:paraId="64BD2CCC" w14:textId="77777777" w:rsidR="00517042" w:rsidRPr="00923C3A" w:rsidRDefault="00517042" w:rsidP="00A74A3A"/>
        </w:tc>
      </w:tr>
    </w:tbl>
    <w:p w14:paraId="76188681" w14:textId="42BBC2CD" w:rsidR="00613950" w:rsidRDefault="00613950" w:rsidP="00D31095">
      <w:pPr>
        <w:pStyle w:val="Odstavecseseznamem"/>
        <w:ind w:left="1440"/>
        <w:jc w:val="both"/>
        <w:rPr>
          <w:caps/>
          <w:color w:val="FF0000"/>
        </w:rPr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5796"/>
        <w:gridCol w:w="1649"/>
        <w:gridCol w:w="1595"/>
        <w:gridCol w:w="1693"/>
        <w:gridCol w:w="1867"/>
      </w:tblGrid>
      <w:tr w:rsidR="000506AC" w:rsidRPr="00923C3A" w14:paraId="102024EA" w14:textId="77777777" w:rsidTr="00FF6319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4D08F8E" w14:textId="0FE0D467" w:rsidR="000506AC" w:rsidRPr="00923C3A" w:rsidRDefault="00D1689A" w:rsidP="00E50390">
            <w:pPr>
              <w:pStyle w:val="Odstavecseseznamem"/>
              <w:spacing w:before="120" w:after="120"/>
              <w:ind w:left="22"/>
              <w:jc w:val="both"/>
              <w:rPr>
                <w:b/>
                <w:bCs/>
                <w:sz w:val="24"/>
                <w:szCs w:val="24"/>
              </w:rPr>
            </w:pPr>
            <w:r w:rsidRPr="00D1689A">
              <w:rPr>
                <w:b/>
                <w:bCs/>
                <w:sz w:val="24"/>
                <w:szCs w:val="24"/>
              </w:rPr>
              <w:t xml:space="preserve">Plán průběhu cash </w:t>
            </w:r>
            <w:proofErr w:type="spellStart"/>
            <w:r w:rsidRPr="00D1689A">
              <w:rPr>
                <w:b/>
                <w:bCs/>
                <w:sz w:val="24"/>
                <w:szCs w:val="24"/>
              </w:rPr>
              <w:t>flow</w:t>
            </w:r>
            <w:proofErr w:type="spellEnd"/>
            <w:r w:rsidRPr="00D1689A">
              <w:rPr>
                <w:b/>
                <w:bCs/>
                <w:sz w:val="24"/>
                <w:szCs w:val="24"/>
              </w:rPr>
              <w:t xml:space="preserve"> </w:t>
            </w:r>
            <w:r w:rsidR="000506AC" w:rsidRPr="00923C3A">
              <w:rPr>
                <w:b/>
                <w:bCs/>
                <w:sz w:val="24"/>
                <w:szCs w:val="24"/>
              </w:rPr>
              <w:t>projektu v</w:t>
            </w:r>
            <w:r w:rsidR="000506AC">
              <w:rPr>
                <w:b/>
                <w:bCs/>
                <w:sz w:val="24"/>
                <w:szCs w:val="24"/>
              </w:rPr>
              <w:t> </w:t>
            </w:r>
            <w:r w:rsidR="000506AC" w:rsidRPr="00923C3A">
              <w:rPr>
                <w:b/>
                <w:bCs/>
                <w:sz w:val="24"/>
                <w:szCs w:val="24"/>
              </w:rPr>
              <w:t xml:space="preserve">jednotlivých etapách realizace </w:t>
            </w:r>
            <w:r w:rsidR="000506AC" w:rsidRPr="00923C3A">
              <w:rPr>
                <w:rStyle w:val="Znakapoznpodarou"/>
                <w:b/>
                <w:bCs/>
                <w:sz w:val="24"/>
                <w:szCs w:val="24"/>
              </w:rPr>
              <w:footnoteReference w:id="19"/>
            </w:r>
            <w:r w:rsidR="000506AC" w:rsidRPr="00923C3A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506AC" w14:paraId="0E0698BF" w14:textId="77777777" w:rsidTr="00FF6319">
        <w:trPr>
          <w:trHeight w:val="601"/>
        </w:trPr>
        <w:tc>
          <w:tcPr>
            <w:tcW w:w="5796" w:type="dxa"/>
            <w:shd w:val="clear" w:color="auto" w:fill="F2F2F2" w:themeFill="background1" w:themeFillShade="F2"/>
            <w:vAlign w:val="center"/>
          </w:tcPr>
          <w:p w14:paraId="3C34CED2" w14:textId="7FB3E55F" w:rsidR="000506AC" w:rsidRDefault="000506AC" w:rsidP="00FF6319">
            <w:pPr>
              <w:pStyle w:val="Odstavecseseznamem"/>
              <w:spacing w:before="120" w:after="120"/>
              <w:ind w:left="11"/>
              <w:contextualSpacing w:val="0"/>
            </w:pPr>
            <w:r>
              <w:lastRenderedPageBreak/>
              <w:t xml:space="preserve">Výčet výdajů a </w:t>
            </w:r>
            <w:r w:rsidR="008F0161">
              <w:t xml:space="preserve">zdrojů </w:t>
            </w:r>
            <w:r>
              <w:t>zahrnutých do projektu v dané etapě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50EF0F67" w14:textId="77777777" w:rsidR="000506AC" w:rsidRDefault="000506AC" w:rsidP="00E50390">
            <w:pPr>
              <w:pStyle w:val="Odstavecseseznamem"/>
              <w:spacing w:before="120" w:after="120"/>
              <w:ind w:left="11"/>
            </w:pPr>
            <w:r>
              <w:t>Datum začátku etapy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center"/>
          </w:tcPr>
          <w:p w14:paraId="7E2EB656" w14:textId="77777777" w:rsidR="000506AC" w:rsidRDefault="000506AC" w:rsidP="00E50390">
            <w:pPr>
              <w:pStyle w:val="Odstavecseseznamem"/>
              <w:spacing w:before="120" w:after="120"/>
              <w:ind w:left="0"/>
            </w:pPr>
            <w:r>
              <w:t>Datum konce etapy</w:t>
            </w: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6115EBDD" w14:textId="77777777" w:rsidR="000506AC" w:rsidRDefault="000506AC" w:rsidP="00E50390">
            <w:pPr>
              <w:pStyle w:val="Odstavecseseznamem"/>
              <w:spacing w:before="120" w:after="120"/>
              <w:ind w:left="-27"/>
            </w:pPr>
            <w:r>
              <w:t>Suma výdajů v etapě</w:t>
            </w:r>
          </w:p>
        </w:tc>
        <w:tc>
          <w:tcPr>
            <w:tcW w:w="1867" w:type="dxa"/>
            <w:shd w:val="clear" w:color="auto" w:fill="F2F2F2" w:themeFill="background1" w:themeFillShade="F2"/>
            <w:vAlign w:val="center"/>
          </w:tcPr>
          <w:p w14:paraId="21066969" w14:textId="1B9255A8" w:rsidR="000506AC" w:rsidRDefault="000506AC" w:rsidP="00FF6319">
            <w:pPr>
              <w:pStyle w:val="Odstavecseseznamem"/>
              <w:spacing w:before="120" w:after="120"/>
              <w:ind w:left="23"/>
              <w:contextualSpacing w:val="0"/>
            </w:pPr>
            <w:r>
              <w:t xml:space="preserve">Způsob </w:t>
            </w:r>
            <w:r w:rsidR="00FF6319">
              <w:t>f</w:t>
            </w:r>
            <w:r>
              <w:t>inančního krytí</w:t>
            </w:r>
          </w:p>
        </w:tc>
      </w:tr>
      <w:tr w:rsidR="000506AC" w14:paraId="3F490458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2E1E8252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37A60B3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DC95DB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716DE2C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FA2B00F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14:paraId="44E5D67B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6F387616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4172D31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2D8CB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67D03A1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75011093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14:paraId="76C2C410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406208E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BFD1037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0663D697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F2C12B5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8D677E8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</w:tbl>
    <w:p w14:paraId="1A7C5D85" w14:textId="231E01F3" w:rsidR="005211DB" w:rsidRPr="004A323F" w:rsidRDefault="005211DB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35" w:name="_Toc99356519"/>
      <w:r w:rsidRPr="004A323F">
        <w:rPr>
          <w:caps/>
        </w:rPr>
        <w:t>Analýza a řízení rizik</w:t>
      </w:r>
      <w:r w:rsidR="00AA6E68" w:rsidRPr="004A323F">
        <w:rPr>
          <w:rStyle w:val="Znakapoznpodarou"/>
          <w:b w:val="0"/>
          <w:caps/>
        </w:rPr>
        <w:footnoteReference w:id="20"/>
      </w:r>
      <w:bookmarkEnd w:id="35"/>
    </w:p>
    <w:tbl>
      <w:tblPr>
        <w:tblStyle w:val="Mkatabulky"/>
        <w:tblW w:w="12616" w:type="dxa"/>
        <w:tblInd w:w="7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544"/>
        <w:gridCol w:w="1842"/>
        <w:gridCol w:w="2173"/>
        <w:gridCol w:w="5057"/>
      </w:tblGrid>
      <w:tr w:rsidR="00E20FDB" w:rsidRPr="00E20FDB" w14:paraId="1C1F4066" w14:textId="77777777" w:rsidTr="00880DF8">
        <w:trPr>
          <w:trHeight w:val="300"/>
        </w:trPr>
        <w:tc>
          <w:tcPr>
            <w:tcW w:w="3544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1C7F40" w14:textId="77777777" w:rsidR="00E20FDB" w:rsidRPr="000506AC" w:rsidRDefault="00E20FDB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0506AC">
              <w:rPr>
                <w:b/>
                <w:sz w:val="24"/>
                <w:szCs w:val="24"/>
              </w:rPr>
              <w:t>Druh rizika</w:t>
            </w:r>
            <w:r w:rsidR="00AA6E68" w:rsidRPr="000506AC">
              <w:rPr>
                <w:b/>
                <w:sz w:val="24"/>
                <w:szCs w:val="24"/>
              </w:rPr>
              <w:t xml:space="preserve"> a fáze projektu, ve které je možné riziko očekávat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4A7C1C" w14:textId="5247FB56" w:rsidR="00AA6E68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 xml:space="preserve">Závažnost </w:t>
            </w:r>
          </w:p>
          <w:p w14:paraId="54883169" w14:textId="67786890" w:rsidR="00E20FDB" w:rsidRPr="00FD7168" w:rsidRDefault="00AA6E68" w:rsidP="00B7049E">
            <w:pPr>
              <w:ind w:left="181"/>
              <w:jc w:val="both"/>
              <w:rPr>
                <w:bCs/>
              </w:rPr>
            </w:pPr>
            <w:r w:rsidRPr="00FD7168">
              <w:rPr>
                <w:bCs/>
              </w:rPr>
              <w:t xml:space="preserve">(1 – nejnižší, </w:t>
            </w:r>
            <w:r w:rsidR="00FD7168" w:rsidRPr="00FD7168">
              <w:rPr>
                <w:bCs/>
              </w:rPr>
              <w:br/>
            </w:r>
            <w:r w:rsidR="00FD7168">
              <w:rPr>
                <w:bCs/>
              </w:rPr>
              <w:t xml:space="preserve">až </w:t>
            </w:r>
            <w:r w:rsidRPr="00FD7168">
              <w:rPr>
                <w:bCs/>
              </w:rPr>
              <w:t>5 – nejvyšší)</w:t>
            </w:r>
          </w:p>
        </w:tc>
        <w:tc>
          <w:tcPr>
            <w:tcW w:w="2173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DC70ED" w14:textId="4C3B1920" w:rsidR="00E20FDB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 xml:space="preserve">Pravděpodobnost /četnost výskytu </w:t>
            </w:r>
            <w:r w:rsidR="004D5710" w:rsidRPr="00FD7168">
              <w:rPr>
                <w:bCs/>
              </w:rPr>
              <w:t>(1 téměř vyloučená</w:t>
            </w:r>
            <w:r w:rsidR="00FD7168">
              <w:rPr>
                <w:bCs/>
              </w:rPr>
              <w:t>,</w:t>
            </w:r>
            <w:r w:rsidR="004D5710" w:rsidRPr="00FD7168">
              <w:rPr>
                <w:bCs/>
              </w:rPr>
              <w:t xml:space="preserve"> </w:t>
            </w:r>
            <w:r w:rsidR="00FD7168">
              <w:rPr>
                <w:bCs/>
              </w:rPr>
              <w:t xml:space="preserve">až </w:t>
            </w:r>
            <w:r w:rsidR="004D5710" w:rsidRPr="00FD7168">
              <w:rPr>
                <w:bCs/>
              </w:rPr>
              <w:t>5 – téměř jistá)</w:t>
            </w:r>
          </w:p>
        </w:tc>
        <w:tc>
          <w:tcPr>
            <w:tcW w:w="5057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E4D72A" w14:textId="77777777" w:rsidR="00E20FDB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>Předcházení/eliminace rizika</w:t>
            </w:r>
          </w:p>
        </w:tc>
      </w:tr>
      <w:tr w:rsidR="00E20FDB" w:rsidRPr="00E20FDB" w14:paraId="0570FD1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5F6503C" w14:textId="77777777" w:rsidR="00E20FDB" w:rsidRPr="00CC4010" w:rsidRDefault="00E20FDB" w:rsidP="00B7049E">
            <w:pPr>
              <w:ind w:left="181"/>
              <w:jc w:val="both"/>
              <w:rPr>
                <w:b/>
              </w:rPr>
            </w:pPr>
            <w:r w:rsidRPr="00CC4010">
              <w:rPr>
                <w:b/>
              </w:rPr>
              <w:t>Technická rizika</w:t>
            </w:r>
          </w:p>
        </w:tc>
      </w:tr>
      <w:tr w:rsidR="00E20FDB" w:rsidRPr="00E20FDB" w14:paraId="0DA7B18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AA944F9" w14:textId="65A8E065" w:rsidR="00E20FDB" w:rsidRPr="00CC4010" w:rsidRDefault="00E20FDB" w:rsidP="00B7049E">
            <w:pPr>
              <w:ind w:left="181"/>
            </w:pPr>
            <w:r w:rsidRPr="00CC4010">
              <w:t>Nedostatky v</w:t>
            </w:r>
            <w:r w:rsidR="00AC782D">
              <w:t> </w:t>
            </w:r>
            <w:r w:rsidRPr="00CC4010">
              <w:t>projektové dokumentaci</w:t>
            </w:r>
          </w:p>
        </w:tc>
        <w:tc>
          <w:tcPr>
            <w:tcW w:w="1842" w:type="dxa"/>
            <w:noWrap/>
            <w:vAlign w:val="center"/>
          </w:tcPr>
          <w:p w14:paraId="2AC7EF7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3A1DA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790EB81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774194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5520651" w14:textId="77777777" w:rsidR="00E20FDB" w:rsidRPr="00CC4010" w:rsidRDefault="00E20FDB" w:rsidP="00B7049E">
            <w:pPr>
              <w:ind w:left="181"/>
            </w:pPr>
            <w:r w:rsidRPr="00CC4010">
              <w:t>Dodatečné změny požadavků investora</w:t>
            </w:r>
          </w:p>
        </w:tc>
        <w:tc>
          <w:tcPr>
            <w:tcW w:w="1842" w:type="dxa"/>
            <w:noWrap/>
            <w:vAlign w:val="center"/>
          </w:tcPr>
          <w:p w14:paraId="66C94AC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47CAEE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440DD3D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68002D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BFB2B8F" w14:textId="77777777" w:rsidR="00E20FDB" w:rsidRPr="00CC4010" w:rsidRDefault="00E20FDB" w:rsidP="00B7049E">
            <w:pPr>
              <w:ind w:left="181"/>
            </w:pPr>
            <w:r w:rsidRPr="00CC4010">
              <w:t>Nedostatečná koordinace stavebních prací</w:t>
            </w:r>
          </w:p>
        </w:tc>
        <w:tc>
          <w:tcPr>
            <w:tcW w:w="1842" w:type="dxa"/>
            <w:noWrap/>
            <w:vAlign w:val="center"/>
          </w:tcPr>
          <w:p w14:paraId="7DC2FA9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C1382E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39216C2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088D466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7F8ECD0" w14:textId="77777777" w:rsidR="00E20FDB" w:rsidRPr="00CC4010" w:rsidRDefault="00E20FDB" w:rsidP="00B7049E">
            <w:pPr>
              <w:ind w:left="181"/>
            </w:pPr>
            <w:r w:rsidRPr="00CC4010">
              <w:t>Výběr nekvalitního dodavatele</w:t>
            </w:r>
          </w:p>
        </w:tc>
        <w:tc>
          <w:tcPr>
            <w:tcW w:w="1842" w:type="dxa"/>
            <w:noWrap/>
            <w:vAlign w:val="center"/>
          </w:tcPr>
          <w:p w14:paraId="43A195B8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8F9897D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81C4B7E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C39B9E3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C492CA9" w14:textId="77777777" w:rsidR="00E20FDB" w:rsidRPr="00CC4010" w:rsidRDefault="00E20FDB" w:rsidP="00B7049E">
            <w:pPr>
              <w:ind w:left="181"/>
            </w:pPr>
            <w:r w:rsidRPr="00CC4010">
              <w:t xml:space="preserve">Nedodržené termínu </w:t>
            </w:r>
            <w:r w:rsidR="005A160B" w:rsidRPr="00CC4010">
              <w:t>realizace</w:t>
            </w:r>
          </w:p>
        </w:tc>
        <w:tc>
          <w:tcPr>
            <w:tcW w:w="1842" w:type="dxa"/>
            <w:noWrap/>
            <w:vAlign w:val="center"/>
          </w:tcPr>
          <w:p w14:paraId="7E4346E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604014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2B105D7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09318E51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D9CF675" w14:textId="41F9EE26" w:rsidR="00E20FDB" w:rsidRPr="00CC4010" w:rsidRDefault="00E20FDB" w:rsidP="00B7049E">
            <w:pPr>
              <w:ind w:left="181"/>
            </w:pPr>
            <w:r w:rsidRPr="00CC4010">
              <w:lastRenderedPageBreak/>
              <w:t>Živeln</w:t>
            </w:r>
            <w:r w:rsidR="00C949C6">
              <w:t>í</w:t>
            </w:r>
            <w:r w:rsidRPr="00CC4010">
              <w:t xml:space="preserve"> pohromy</w:t>
            </w:r>
          </w:p>
        </w:tc>
        <w:tc>
          <w:tcPr>
            <w:tcW w:w="1842" w:type="dxa"/>
            <w:noWrap/>
            <w:vAlign w:val="center"/>
          </w:tcPr>
          <w:p w14:paraId="49A7BAC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2B60B3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CD8EE0F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6928EB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D2D7D3C" w14:textId="77777777" w:rsidR="00E20FDB" w:rsidRPr="00CC4010" w:rsidRDefault="005D79C8" w:rsidP="00B7049E">
            <w:pPr>
              <w:ind w:left="181"/>
            </w:pPr>
            <w:r w:rsidRPr="00CC4010">
              <w:t>Z</w:t>
            </w:r>
            <w:r w:rsidR="00E20FDB" w:rsidRPr="00CC4010">
              <w:t>výšení cen vstupů</w:t>
            </w:r>
          </w:p>
        </w:tc>
        <w:tc>
          <w:tcPr>
            <w:tcW w:w="1842" w:type="dxa"/>
            <w:noWrap/>
            <w:vAlign w:val="center"/>
          </w:tcPr>
          <w:p w14:paraId="652A4F6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334C56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3A862051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7953300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F7A6476" w14:textId="77777777" w:rsidR="00E20FDB" w:rsidRPr="00CC4010" w:rsidRDefault="00E20FDB" w:rsidP="00B7049E">
            <w:pPr>
              <w:ind w:left="181"/>
            </w:pPr>
            <w:r w:rsidRPr="00CC4010">
              <w:t>Nekvalitní projektový tým</w:t>
            </w:r>
          </w:p>
        </w:tc>
        <w:tc>
          <w:tcPr>
            <w:tcW w:w="1842" w:type="dxa"/>
            <w:noWrap/>
            <w:vAlign w:val="center"/>
          </w:tcPr>
          <w:p w14:paraId="156CFC7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11EA6A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FECB97F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CB6EB9" w:rsidRPr="00E20FDB" w14:paraId="4C0C8DE2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6808B412" w14:textId="6C84076B" w:rsidR="00CB6EB9" w:rsidRPr="00CC4010" w:rsidRDefault="00CB6EB9" w:rsidP="00B7049E">
            <w:pPr>
              <w:ind w:left="181"/>
            </w:pPr>
            <w:r>
              <w:t>Nedostatek materiálu na trhu</w:t>
            </w:r>
          </w:p>
        </w:tc>
        <w:tc>
          <w:tcPr>
            <w:tcW w:w="1842" w:type="dxa"/>
            <w:noWrap/>
            <w:vAlign w:val="center"/>
          </w:tcPr>
          <w:p w14:paraId="30F10B21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A44BCBE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A099101" w14:textId="77777777" w:rsidR="00CB6EB9" w:rsidRPr="00E20FDB" w:rsidRDefault="00CB6EB9" w:rsidP="00B7049E">
            <w:pPr>
              <w:ind w:left="181"/>
              <w:jc w:val="both"/>
            </w:pPr>
          </w:p>
        </w:tc>
      </w:tr>
      <w:tr w:rsidR="00E20FDB" w:rsidRPr="00E20FDB" w14:paraId="0C939176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51D25620" w14:textId="25ECFD30" w:rsidR="00E20FDB" w:rsidRPr="00CC4010" w:rsidRDefault="00E20FDB" w:rsidP="00B7049E">
            <w:pPr>
              <w:ind w:left="181"/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D3EDC4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F952A5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58854ACD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B28D727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1440206E" w14:textId="77777777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Finanční rizika</w:t>
            </w:r>
          </w:p>
        </w:tc>
      </w:tr>
      <w:tr w:rsidR="00E20FDB" w:rsidRPr="00E20FDB" w14:paraId="6D0B7B4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8D2E009" w14:textId="77777777" w:rsidR="00E20FDB" w:rsidRPr="00CC4010" w:rsidRDefault="00E20FDB" w:rsidP="00B7049E">
            <w:pPr>
              <w:ind w:left="181"/>
            </w:pPr>
            <w:r w:rsidRPr="00CC4010">
              <w:t>Neobdržení dotace</w:t>
            </w:r>
          </w:p>
        </w:tc>
        <w:tc>
          <w:tcPr>
            <w:tcW w:w="1842" w:type="dxa"/>
            <w:noWrap/>
            <w:vAlign w:val="center"/>
          </w:tcPr>
          <w:p w14:paraId="7CE9B69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D0FED8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718CA08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7601F4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C847175" w14:textId="28758C12" w:rsidR="00E20FDB" w:rsidRPr="00CC4010" w:rsidRDefault="00E20FDB" w:rsidP="00B7049E">
            <w:pPr>
              <w:ind w:left="181"/>
            </w:pPr>
            <w:r w:rsidRPr="00CC4010">
              <w:t>Nedostatek finančních prostředků na předfinancování a v</w:t>
            </w:r>
            <w:r w:rsidR="00AC782D">
              <w:t> </w:t>
            </w:r>
            <w:r w:rsidRPr="00CC4010">
              <w:t>průběhu realizace projektu</w:t>
            </w:r>
            <w:r w:rsidR="00CB6EB9">
              <w:t>, neočekávané zvýšení cen v průběhu realizace</w:t>
            </w:r>
          </w:p>
        </w:tc>
        <w:tc>
          <w:tcPr>
            <w:tcW w:w="1842" w:type="dxa"/>
            <w:noWrap/>
            <w:vAlign w:val="center"/>
          </w:tcPr>
          <w:p w14:paraId="300197A8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823CF2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0CE5A04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30C6A700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2D9D8A44" w14:textId="3B7302E1" w:rsidR="00E20FDB" w:rsidRPr="00CC4010" w:rsidRDefault="004D5F4B" w:rsidP="00B7049E">
            <w:pPr>
              <w:ind w:left="181"/>
            </w:pPr>
            <w:r w:rsidRPr="00551DFC">
              <w:t>Negativní cash</w:t>
            </w:r>
            <w:r>
              <w:t xml:space="preserve"> </w:t>
            </w:r>
            <w:proofErr w:type="spellStart"/>
            <w:r w:rsidRPr="00551DFC">
              <w:t>flow</w:t>
            </w:r>
            <w:proofErr w:type="spellEnd"/>
            <w:r w:rsidRPr="00551DFC">
              <w:t xml:space="preserve"> v některém </w:t>
            </w:r>
            <w:r>
              <w:br/>
            </w:r>
            <w:r w:rsidRPr="00551DFC">
              <w:t>z období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FCE1C8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71287DD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3970A06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235C199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50017015" w14:textId="3029F100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Právní rizika</w:t>
            </w:r>
            <w:r w:rsidR="004D5F4B">
              <w:rPr>
                <w:b/>
              </w:rPr>
              <w:t xml:space="preserve"> a rizika nedodržení podmínek</w:t>
            </w:r>
          </w:p>
        </w:tc>
      </w:tr>
      <w:tr w:rsidR="00E20FDB" w:rsidRPr="00E20FDB" w14:paraId="6226C67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35100F8" w14:textId="77777777" w:rsidR="00E20FDB" w:rsidRPr="00CC4010" w:rsidRDefault="00E20FDB" w:rsidP="00B7049E">
            <w:pPr>
              <w:ind w:left="181"/>
            </w:pPr>
            <w:r w:rsidRPr="00CC4010">
              <w:t>Nedodržení pokynů pro zadávání VZ</w:t>
            </w:r>
          </w:p>
        </w:tc>
        <w:tc>
          <w:tcPr>
            <w:tcW w:w="1842" w:type="dxa"/>
            <w:noWrap/>
            <w:vAlign w:val="center"/>
          </w:tcPr>
          <w:p w14:paraId="159F03A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05B3A0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6CD6EF7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0014E8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4985059" w14:textId="6AD364A9" w:rsidR="00E20FDB" w:rsidRPr="00CC4010" w:rsidRDefault="00E20FDB" w:rsidP="00B7049E">
            <w:pPr>
              <w:ind w:left="181"/>
            </w:pPr>
            <w:r w:rsidRPr="00CC4010">
              <w:t xml:space="preserve">Nedodržení podmínek </w:t>
            </w:r>
            <w:r w:rsidR="00E85BF7">
              <w:t>právního aktu</w:t>
            </w:r>
          </w:p>
        </w:tc>
        <w:tc>
          <w:tcPr>
            <w:tcW w:w="1842" w:type="dxa"/>
            <w:noWrap/>
            <w:vAlign w:val="center"/>
          </w:tcPr>
          <w:p w14:paraId="624F11A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0E6499F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4738D52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840398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D2EF679" w14:textId="77777777" w:rsidR="00E20FDB" w:rsidRPr="00CC4010" w:rsidRDefault="00E20FDB" w:rsidP="00B7049E">
            <w:pPr>
              <w:ind w:left="181"/>
            </w:pPr>
            <w:r w:rsidRPr="00CC4010">
              <w:t>Nedodržení právních norem ČR, EU</w:t>
            </w:r>
          </w:p>
        </w:tc>
        <w:tc>
          <w:tcPr>
            <w:tcW w:w="1842" w:type="dxa"/>
            <w:noWrap/>
            <w:vAlign w:val="center"/>
          </w:tcPr>
          <w:p w14:paraId="3DB260D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F39ECB2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6C3A6BA3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33F16C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2EC1735" w14:textId="77777777" w:rsidR="00E20FDB" w:rsidRPr="00CC4010" w:rsidRDefault="00E20FDB" w:rsidP="00B7049E">
            <w:pPr>
              <w:ind w:left="181"/>
            </w:pPr>
            <w:r w:rsidRPr="00CC4010">
              <w:t>Nevyřešen</w:t>
            </w:r>
            <w:r w:rsidR="005A160B" w:rsidRPr="00CC4010">
              <w:t>é</w:t>
            </w:r>
            <w:r w:rsidRPr="00CC4010">
              <w:t xml:space="preserve"> vlastnické vztahy</w:t>
            </w:r>
          </w:p>
        </w:tc>
        <w:tc>
          <w:tcPr>
            <w:tcW w:w="1842" w:type="dxa"/>
            <w:noWrap/>
            <w:vAlign w:val="center"/>
          </w:tcPr>
          <w:p w14:paraId="66432F4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7AC8A2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36FCE03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CB6EB9" w:rsidRPr="00E20FDB" w14:paraId="217E94A9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09377008" w14:textId="7252E7DE" w:rsidR="00CB6EB9" w:rsidRPr="00CC4010" w:rsidRDefault="00CB6EB9" w:rsidP="00B7049E">
            <w:pPr>
              <w:ind w:left="181"/>
            </w:pPr>
            <w:r>
              <w:lastRenderedPageBreak/>
              <w:t>Porušení zákona o střetu zájmů</w:t>
            </w:r>
          </w:p>
        </w:tc>
        <w:tc>
          <w:tcPr>
            <w:tcW w:w="1842" w:type="dxa"/>
            <w:noWrap/>
            <w:vAlign w:val="center"/>
          </w:tcPr>
          <w:p w14:paraId="2ED19FAD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E76F3D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BA34443" w14:textId="77777777" w:rsidR="00CB6EB9" w:rsidRPr="00E20FDB" w:rsidRDefault="00CB6EB9" w:rsidP="00B7049E">
            <w:pPr>
              <w:ind w:left="181"/>
              <w:jc w:val="both"/>
            </w:pPr>
          </w:p>
        </w:tc>
      </w:tr>
      <w:tr w:rsidR="004D5F4B" w:rsidRPr="00E20FDB" w14:paraId="73E82D83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3CB84E6E" w14:textId="1EB581E3" w:rsidR="004D5F4B" w:rsidRPr="00CC4010" w:rsidRDefault="004D5F4B" w:rsidP="00B7049E">
            <w:pPr>
              <w:ind w:left="181"/>
            </w:pPr>
            <w:r>
              <w:t>Nedodržení principů DNSH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5A593C0" w14:textId="77777777" w:rsidR="004D5F4B" w:rsidRPr="00E20FDB" w:rsidRDefault="004D5F4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C21F2A9" w14:textId="77777777" w:rsidR="004D5F4B" w:rsidRPr="00E20FDB" w:rsidRDefault="004D5F4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7D6702ED" w14:textId="77777777" w:rsidR="004D5F4B" w:rsidRPr="00E20FDB" w:rsidRDefault="004D5F4B" w:rsidP="00B7049E">
            <w:pPr>
              <w:ind w:left="181"/>
              <w:jc w:val="both"/>
            </w:pPr>
          </w:p>
        </w:tc>
      </w:tr>
      <w:tr w:rsidR="00E20FDB" w:rsidRPr="00E20FDB" w14:paraId="5783BC7F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665A2B15" w14:textId="43B0B755" w:rsidR="00E20FDB" w:rsidRPr="00CC4010" w:rsidRDefault="004D5F4B" w:rsidP="00B7049E">
            <w:pPr>
              <w:ind w:left="181"/>
            </w:pPr>
            <w:r>
              <w:t>Nedodržení opatření RED FLAGS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2C33AD7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5592196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60E54B3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EFA0F6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3E33876" w14:textId="77777777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Provozní rizika</w:t>
            </w:r>
          </w:p>
        </w:tc>
      </w:tr>
      <w:tr w:rsidR="00E20FDB" w:rsidRPr="00E20FDB" w14:paraId="0D26C89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A2D2102" w14:textId="77777777" w:rsidR="00E20FDB" w:rsidRPr="00CC4010" w:rsidRDefault="009C2DA4" w:rsidP="00B7049E">
            <w:pPr>
              <w:ind w:left="181"/>
            </w:pPr>
            <w:r w:rsidRPr="00CC4010">
              <w:t xml:space="preserve">Nedostatek poptávky po službách nebo </w:t>
            </w:r>
            <w:r w:rsidR="00E20FDB" w:rsidRPr="00CC4010">
              <w:t>výrobcích</w:t>
            </w:r>
          </w:p>
        </w:tc>
        <w:tc>
          <w:tcPr>
            <w:tcW w:w="1842" w:type="dxa"/>
            <w:noWrap/>
            <w:vAlign w:val="center"/>
          </w:tcPr>
          <w:p w14:paraId="00580DB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D11E91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328BEA6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2A08BA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23EAEE80" w14:textId="1DDA9F70" w:rsidR="00E20FDB" w:rsidRPr="00CC4010" w:rsidRDefault="00E20FDB" w:rsidP="00B7049E">
            <w:pPr>
              <w:ind w:left="181"/>
            </w:pPr>
            <w:r w:rsidRPr="00CC4010">
              <w:t>Nedostupná kvalitní pracovní síla v</w:t>
            </w:r>
            <w:r w:rsidR="00AC782D">
              <w:t> </w:t>
            </w:r>
            <w:r w:rsidRPr="00CC4010">
              <w:t>době udržitelnosti</w:t>
            </w:r>
          </w:p>
        </w:tc>
        <w:tc>
          <w:tcPr>
            <w:tcW w:w="1842" w:type="dxa"/>
            <w:noWrap/>
            <w:vAlign w:val="center"/>
          </w:tcPr>
          <w:p w14:paraId="06CC789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D3A4B3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065209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A7AAA4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41BAD64" w14:textId="77777777" w:rsidR="00E20FDB" w:rsidRPr="00CC4010" w:rsidRDefault="00E20FDB" w:rsidP="00B7049E">
            <w:pPr>
              <w:ind w:left="181"/>
            </w:pPr>
            <w:r w:rsidRPr="00CC4010">
              <w:t>Nenaplnění partnerských, dodavatelsko-odběratelských smluv</w:t>
            </w:r>
          </w:p>
        </w:tc>
        <w:tc>
          <w:tcPr>
            <w:tcW w:w="1842" w:type="dxa"/>
            <w:noWrap/>
            <w:vAlign w:val="center"/>
          </w:tcPr>
          <w:p w14:paraId="04D78FB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CB08C9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C0F1A8E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495E70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EE346D2" w14:textId="77777777" w:rsidR="00E20FDB" w:rsidRPr="00CC4010" w:rsidRDefault="00E20FDB" w:rsidP="00B7049E">
            <w:pPr>
              <w:ind w:left="181"/>
            </w:pPr>
            <w:r w:rsidRPr="00CC4010">
              <w:t>Nedodržení monitorovacích indikátorů</w:t>
            </w:r>
          </w:p>
        </w:tc>
        <w:tc>
          <w:tcPr>
            <w:tcW w:w="1842" w:type="dxa"/>
            <w:noWrap/>
            <w:vAlign w:val="center"/>
          </w:tcPr>
          <w:p w14:paraId="7020EF1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81D2B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17DDD0C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F3FAE9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5CCF74C" w14:textId="52FAE939" w:rsidR="00E20FDB" w:rsidRPr="00CC4010" w:rsidRDefault="00E20FDB" w:rsidP="00B7049E">
            <w:pPr>
              <w:ind w:left="181"/>
            </w:pPr>
            <w:r w:rsidRPr="00CC4010">
              <w:t>Ne</w:t>
            </w:r>
            <w:r w:rsidR="005D79C8" w:rsidRPr="00CC4010">
              <w:t>d</w:t>
            </w:r>
            <w:r w:rsidRPr="00CC4010">
              <w:t>ostatek finančních prostředků v</w:t>
            </w:r>
            <w:r w:rsidR="00AC782D">
              <w:t> </w:t>
            </w:r>
            <w:r w:rsidRPr="00CC4010">
              <w:t>provozní fázi projektu</w:t>
            </w:r>
          </w:p>
        </w:tc>
        <w:tc>
          <w:tcPr>
            <w:tcW w:w="1842" w:type="dxa"/>
            <w:noWrap/>
            <w:vAlign w:val="center"/>
          </w:tcPr>
          <w:p w14:paraId="1337ECE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388795D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5A4D302" w14:textId="77777777" w:rsidR="00E20FDB" w:rsidRPr="00E20FDB" w:rsidRDefault="00E20FDB" w:rsidP="00B7049E">
            <w:pPr>
              <w:ind w:left="181"/>
              <w:jc w:val="both"/>
            </w:pPr>
          </w:p>
        </w:tc>
      </w:tr>
    </w:tbl>
    <w:p w14:paraId="43903585" w14:textId="533ED3ED" w:rsidR="005211DB" w:rsidRPr="00796478" w:rsidRDefault="006E5C82" w:rsidP="00CF35EF">
      <w:pPr>
        <w:pStyle w:val="Nadpis1"/>
        <w:numPr>
          <w:ilvl w:val="0"/>
          <w:numId w:val="53"/>
        </w:numPr>
        <w:jc w:val="both"/>
      </w:pPr>
      <w:bookmarkStart w:id="36" w:name="_Toc99356520"/>
      <w:r w:rsidRPr="00D74DEE">
        <w:rPr>
          <w:caps/>
        </w:rPr>
        <w:t>udržitelnost</w:t>
      </w:r>
      <w:bookmarkEnd w:id="36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613950" w:rsidRPr="00884655" w14:paraId="79D55D50" w14:textId="77777777" w:rsidTr="00B736F1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88CBA56" w14:textId="4FB3384E" w:rsidR="00613950" w:rsidRPr="000506AC" w:rsidRDefault="00613950" w:rsidP="00A74A3A">
            <w:pPr>
              <w:rPr>
                <w:b/>
                <w:bCs/>
                <w:sz w:val="24"/>
                <w:szCs w:val="24"/>
              </w:rPr>
            </w:pPr>
            <w:r w:rsidRPr="000506AC">
              <w:rPr>
                <w:b/>
                <w:bCs/>
                <w:sz w:val="24"/>
                <w:szCs w:val="24"/>
              </w:rPr>
              <w:t xml:space="preserve">Popis zajištění udržitelnosti </w:t>
            </w:r>
            <w:r w:rsidR="00E44434">
              <w:rPr>
                <w:b/>
                <w:bCs/>
                <w:sz w:val="24"/>
                <w:szCs w:val="24"/>
              </w:rPr>
              <w:t xml:space="preserve">výstupů projektu – </w:t>
            </w:r>
            <w:r w:rsidRPr="000506AC">
              <w:rPr>
                <w:sz w:val="24"/>
                <w:szCs w:val="24"/>
              </w:rPr>
              <w:t>(</w:t>
            </w:r>
            <w:r w:rsidR="00CF1F4F">
              <w:rPr>
                <w:sz w:val="24"/>
                <w:szCs w:val="24"/>
              </w:rPr>
              <w:t xml:space="preserve">tzn. </w:t>
            </w:r>
            <w:r w:rsidR="008B33E2">
              <w:rPr>
                <w:sz w:val="24"/>
                <w:szCs w:val="24"/>
              </w:rPr>
              <w:t xml:space="preserve">po ukončení realizace projektu, </w:t>
            </w:r>
            <w:r w:rsidRPr="000506AC">
              <w:rPr>
                <w:sz w:val="24"/>
                <w:szCs w:val="24"/>
              </w:rPr>
              <w:t>minimálně na dobu stanovenou právním aktem)</w:t>
            </w:r>
          </w:p>
        </w:tc>
      </w:tr>
      <w:tr w:rsidR="00613950" w:rsidRPr="00884655" w14:paraId="7A12B588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69D1BC" w14:textId="794C1731" w:rsidR="00613950" w:rsidRPr="00923C3A" w:rsidRDefault="00B335BD" w:rsidP="00A74A3A">
            <w:r w:rsidRPr="00B335BD">
              <w:t xml:space="preserve">Institucionální </w:t>
            </w:r>
            <w:r>
              <w:t>hledisko (</w:t>
            </w:r>
            <w:r w:rsidRPr="00B335BD">
              <w:t>návaznost na externí prostředí, cíl a účel</w:t>
            </w:r>
            <w:r>
              <w:t xml:space="preserve"> projektu i po jeho skončení)</w:t>
            </w:r>
          </w:p>
        </w:tc>
        <w:tc>
          <w:tcPr>
            <w:tcW w:w="9384" w:type="dxa"/>
            <w:vAlign w:val="center"/>
          </w:tcPr>
          <w:p w14:paraId="3B9FBC97" w14:textId="77777777" w:rsidR="00613950" w:rsidRPr="00884655" w:rsidRDefault="00613950" w:rsidP="00A74A3A">
            <w:pPr>
              <w:rPr>
                <w:sz w:val="24"/>
                <w:szCs w:val="24"/>
              </w:rPr>
            </w:pPr>
          </w:p>
        </w:tc>
      </w:tr>
      <w:tr w:rsidR="00B335BD" w:rsidRPr="00884655" w14:paraId="6ACD51C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6B4C00" w14:textId="3D2DFE26" w:rsidR="00B335BD" w:rsidRPr="00923C3A" w:rsidRDefault="00B335BD" w:rsidP="00A74A3A">
            <w:r>
              <w:t>P</w:t>
            </w:r>
            <w:r w:rsidRPr="00923C3A">
              <w:t xml:space="preserve">rovozní </w:t>
            </w:r>
            <w:r>
              <w:t>zajištění</w:t>
            </w:r>
          </w:p>
        </w:tc>
        <w:tc>
          <w:tcPr>
            <w:tcW w:w="9384" w:type="dxa"/>
            <w:vAlign w:val="center"/>
          </w:tcPr>
          <w:p w14:paraId="084F71CC" w14:textId="77777777" w:rsidR="00B335BD" w:rsidRPr="00884655" w:rsidRDefault="00B335BD" w:rsidP="00A74A3A">
            <w:pPr>
              <w:rPr>
                <w:sz w:val="24"/>
                <w:szCs w:val="24"/>
              </w:rPr>
            </w:pPr>
          </w:p>
        </w:tc>
      </w:tr>
      <w:tr w:rsidR="00613950" w:rsidRPr="00884655" w14:paraId="0D3B4E84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B29F4" w14:textId="52BC66FF" w:rsidR="00613950" w:rsidRPr="00923C3A" w:rsidRDefault="00B335BD" w:rsidP="00A74A3A">
            <w:r>
              <w:lastRenderedPageBreak/>
              <w:t>F</w:t>
            </w:r>
            <w:r w:rsidR="00613950" w:rsidRPr="00923C3A">
              <w:t>inanční</w:t>
            </w:r>
            <w:r w:rsidR="000102AF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1F153FBF" w14:textId="6DD41430" w:rsidR="00613950" w:rsidRPr="00CC02A7" w:rsidRDefault="00796478" w:rsidP="00A74A3A">
            <w:pPr>
              <w:rPr>
                <w:i/>
                <w:iCs/>
                <w:sz w:val="24"/>
                <w:szCs w:val="24"/>
              </w:rPr>
            </w:pPr>
            <w:r w:rsidRPr="00CC02A7">
              <w:rPr>
                <w:i/>
                <w:iCs/>
              </w:rPr>
              <w:t>popis zajištění financování v</w:t>
            </w:r>
            <w:r w:rsidR="00DE1572">
              <w:rPr>
                <w:i/>
                <w:iCs/>
              </w:rPr>
              <w:t xml:space="preserve"> době</w:t>
            </w:r>
            <w:r w:rsidRPr="00CC02A7">
              <w:rPr>
                <w:i/>
                <w:iCs/>
              </w:rPr>
              <w:t> udržitelnosti.</w:t>
            </w:r>
          </w:p>
        </w:tc>
      </w:tr>
      <w:tr w:rsidR="00613950" w:rsidRPr="00884655" w14:paraId="58A403A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FE669" w14:textId="67BD4FBE" w:rsidR="00613950" w:rsidRPr="00923C3A" w:rsidRDefault="00B335BD" w:rsidP="00A74A3A">
            <w:r>
              <w:t>A</w:t>
            </w:r>
            <w:r w:rsidR="00613950" w:rsidRPr="00923C3A">
              <w:t>dministrativní</w:t>
            </w:r>
            <w:r w:rsidR="000102AF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2977166C" w14:textId="48318CA3" w:rsidR="00613950" w:rsidRPr="00CC02A7" w:rsidRDefault="00796478" w:rsidP="00A74A3A">
            <w:pPr>
              <w:rPr>
                <w:i/>
                <w:iCs/>
                <w:sz w:val="24"/>
                <w:szCs w:val="24"/>
              </w:rPr>
            </w:pPr>
            <w:r w:rsidRPr="00CC02A7">
              <w:rPr>
                <w:i/>
                <w:iCs/>
              </w:rPr>
              <w:t>počet a kvalifikace lidí, kteří budou řídit projekt v udržitelnosti, vyčíslení nákladů na jejich osobní výdaje, dopravu, telefon, počítač, kancelář – odhad v řádu desetitisíců; a prohlášení, že příjemce zajistí jejich financování.</w:t>
            </w:r>
          </w:p>
        </w:tc>
      </w:tr>
      <w:tr w:rsidR="008B33E2" w:rsidRPr="00884655" w14:paraId="3562D2CB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CCACBE6" w14:textId="1AE8215D" w:rsidR="008B33E2" w:rsidRPr="00923C3A" w:rsidRDefault="00B335BD" w:rsidP="00A74A3A">
            <w:r>
              <w:t>M</w:t>
            </w:r>
            <w:r w:rsidR="008B33E2">
              <w:t xml:space="preserve">ajetkové vztahy </w:t>
            </w:r>
          </w:p>
        </w:tc>
        <w:tc>
          <w:tcPr>
            <w:tcW w:w="9384" w:type="dxa"/>
            <w:vAlign w:val="center"/>
          </w:tcPr>
          <w:p w14:paraId="5AFCF57E" w14:textId="77777777" w:rsidR="008B33E2" w:rsidRPr="00884655" w:rsidRDefault="008B33E2" w:rsidP="00A74A3A">
            <w:pPr>
              <w:rPr>
                <w:sz w:val="24"/>
                <w:szCs w:val="24"/>
              </w:rPr>
            </w:pPr>
          </w:p>
        </w:tc>
      </w:tr>
      <w:tr w:rsidR="008B33E2" w:rsidRPr="00884655" w14:paraId="3A37CA61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8A47E6" w14:textId="01E8EF3C" w:rsidR="008B33E2" w:rsidRDefault="00B335BD" w:rsidP="00A74A3A">
            <w:r>
              <w:t>M</w:t>
            </w:r>
            <w:r w:rsidR="008B33E2">
              <w:t>onitorování</w:t>
            </w:r>
          </w:p>
        </w:tc>
        <w:tc>
          <w:tcPr>
            <w:tcW w:w="9384" w:type="dxa"/>
            <w:vAlign w:val="center"/>
          </w:tcPr>
          <w:p w14:paraId="4AF52922" w14:textId="77777777" w:rsidR="008B33E2" w:rsidRPr="00884655" w:rsidRDefault="008B33E2" w:rsidP="00A74A3A">
            <w:pPr>
              <w:rPr>
                <w:sz w:val="24"/>
                <w:szCs w:val="24"/>
              </w:rPr>
            </w:pPr>
          </w:p>
        </w:tc>
      </w:tr>
      <w:tr w:rsidR="00AC782D" w:rsidRPr="00884655" w14:paraId="506343DC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044685" w14:textId="01CD31AF" w:rsidR="00AC782D" w:rsidRPr="00923C3A" w:rsidRDefault="00AC782D" w:rsidP="00A74A3A">
            <w:r>
              <w:t>Předpokládaný další rozvoj</w:t>
            </w:r>
          </w:p>
        </w:tc>
        <w:tc>
          <w:tcPr>
            <w:tcW w:w="9384" w:type="dxa"/>
            <w:vAlign w:val="center"/>
          </w:tcPr>
          <w:p w14:paraId="63124EBB" w14:textId="77777777" w:rsidR="00AC782D" w:rsidRPr="00884655" w:rsidRDefault="00AC782D" w:rsidP="00A74A3A">
            <w:pPr>
              <w:rPr>
                <w:sz w:val="24"/>
                <w:szCs w:val="24"/>
              </w:rPr>
            </w:pPr>
          </w:p>
        </w:tc>
      </w:tr>
      <w:tr w:rsidR="006C7A60" w:rsidRPr="00884655" w14:paraId="0490090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CE8F7E8" w14:textId="05A3234F" w:rsidR="006C7A60" w:rsidRDefault="006C7A60" w:rsidP="00A74A3A">
            <w:r>
              <w:t>Zajištění trvalé účinnosti opatření na snižování energetické náročnosti</w:t>
            </w:r>
          </w:p>
        </w:tc>
        <w:tc>
          <w:tcPr>
            <w:tcW w:w="9384" w:type="dxa"/>
            <w:vAlign w:val="center"/>
          </w:tcPr>
          <w:p w14:paraId="307B4843" w14:textId="77777777" w:rsidR="006C7A60" w:rsidRPr="00884655" w:rsidRDefault="006C7A60" w:rsidP="00A74A3A">
            <w:pPr>
              <w:rPr>
                <w:sz w:val="24"/>
                <w:szCs w:val="24"/>
              </w:rPr>
            </w:pPr>
          </w:p>
        </w:tc>
      </w:tr>
    </w:tbl>
    <w:p w14:paraId="0C69C4D6" w14:textId="5AB326AD" w:rsidR="00E95004" w:rsidRPr="00426B84" w:rsidRDefault="00B736F1" w:rsidP="00E95004">
      <w:pPr>
        <w:pStyle w:val="Nadpis1"/>
        <w:numPr>
          <w:ilvl w:val="0"/>
          <w:numId w:val="53"/>
        </w:numPr>
        <w:jc w:val="both"/>
        <w:rPr>
          <w:rFonts w:eastAsiaTheme="minorHAnsi"/>
          <w:caps/>
        </w:rPr>
      </w:pPr>
      <w:bookmarkStart w:id="37" w:name="_Toc73346730"/>
      <w:bookmarkStart w:id="38" w:name="_Toc99356521"/>
      <w:r>
        <w:rPr>
          <w:rFonts w:eastAsiaTheme="minorHAnsi"/>
          <w:caps/>
        </w:rPr>
        <w:t>Výstupy projektu</w:t>
      </w:r>
      <w:bookmarkEnd w:id="37"/>
      <w:bookmarkEnd w:id="38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0506AC" w14:paraId="1E85B0BC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C98FD6D" w14:textId="77777777" w:rsidR="00646ED5" w:rsidRPr="00E95004" w:rsidRDefault="00646ED5" w:rsidP="00646ED5"/>
          <w:p w14:paraId="343EFFDC" w14:textId="77777777" w:rsidR="00646ED5" w:rsidRPr="00646ED5" w:rsidRDefault="00646ED5" w:rsidP="00646ED5">
            <w:pPr>
              <w:ind w:left="708"/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Přehled výstupů projektu a jejich kvantifikace:</w:t>
            </w:r>
          </w:p>
          <w:p w14:paraId="0BA6F15A" w14:textId="49CB701E" w:rsidR="00E95004" w:rsidRPr="00E95004" w:rsidRDefault="00E95004" w:rsidP="00CC02A7">
            <w:pPr>
              <w:rPr>
                <w:b/>
                <w:bCs/>
                <w:sz w:val="24"/>
                <w:szCs w:val="24"/>
                <w:highlight w:val="green"/>
              </w:rPr>
            </w:pPr>
          </w:p>
        </w:tc>
      </w:tr>
      <w:tr w:rsidR="00E95004" w:rsidRPr="00884655" w14:paraId="425C4BCD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02D7CA" w14:textId="77777777" w:rsidR="00646ED5" w:rsidRDefault="00646ED5" w:rsidP="00646ED5">
            <w:pPr>
              <w:ind w:left="11" w:hanging="11"/>
              <w:jc w:val="both"/>
            </w:pPr>
            <w:r>
              <w:t>výstupy projektu;</w:t>
            </w:r>
          </w:p>
          <w:p w14:paraId="09D9E821" w14:textId="14EDE1F9" w:rsidR="00E95004" w:rsidRPr="00E95004" w:rsidRDefault="00E95004" w:rsidP="00646ED5">
            <w:pPr>
              <w:ind w:left="11" w:hanging="11"/>
              <w:jc w:val="both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589272ED" w14:textId="77777777" w:rsidR="00646ED5" w:rsidRPr="00646ED5" w:rsidRDefault="00646ED5" w:rsidP="00646ED5">
            <w:pPr>
              <w:jc w:val="both"/>
              <w:rPr>
                <w:i/>
                <w:iCs/>
              </w:rPr>
            </w:pPr>
            <w:r w:rsidRPr="00646ED5">
              <w:rPr>
                <w:i/>
                <w:iCs/>
              </w:rPr>
              <w:t>Výstupy projektu jsou uváděny minimálně v rozsahu: druh a forma služby, pro které zázemí vzniká, nové místo poskytování služby (adresa), kapacita služby v daném místě, u pobytových služeb rozdělení kapacity do jednotlivých domácností, u ambulantních služeb rozdělení kapacity služby do jednotlivých místností, cílová skupina definovaná u každé služby dotčené realizací.</w:t>
            </w:r>
          </w:p>
          <w:p w14:paraId="07AAE693" w14:textId="77777777" w:rsidR="00E95004" w:rsidRPr="00646ED5" w:rsidRDefault="00E95004" w:rsidP="00CC02A7">
            <w:pPr>
              <w:rPr>
                <w:i/>
                <w:iCs/>
                <w:sz w:val="24"/>
                <w:szCs w:val="24"/>
                <w:highlight w:val="green"/>
              </w:rPr>
            </w:pPr>
          </w:p>
        </w:tc>
      </w:tr>
      <w:tr w:rsidR="00E95004" w:rsidRPr="00884655" w14:paraId="58FDA7E7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634925D" w14:textId="77777777" w:rsidR="00646ED5" w:rsidRDefault="00646ED5" w:rsidP="00646ED5">
            <w:pPr>
              <w:ind w:left="11" w:hanging="11"/>
              <w:jc w:val="both"/>
            </w:pPr>
            <w:r>
              <w:t>průkazné doložení a termín splnění cílů projektu a indikátorů.</w:t>
            </w:r>
          </w:p>
          <w:p w14:paraId="69D4CC5D" w14:textId="4CA3A42E" w:rsidR="00E95004" w:rsidRPr="00E95004" w:rsidRDefault="00E95004" w:rsidP="00646ED5">
            <w:pPr>
              <w:ind w:left="11" w:hanging="1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23B10446" w14:textId="77777777" w:rsidR="00E95004" w:rsidRPr="00E95004" w:rsidRDefault="00E95004" w:rsidP="00CC02A7">
            <w:pPr>
              <w:rPr>
                <w:sz w:val="24"/>
                <w:szCs w:val="24"/>
                <w:highlight w:val="green"/>
              </w:rPr>
            </w:pPr>
          </w:p>
        </w:tc>
      </w:tr>
      <w:tr w:rsidR="00E95004" w:rsidRPr="00884655" w14:paraId="0B1B3C3F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C638DA" w14:textId="77777777" w:rsidR="00646ED5" w:rsidRDefault="00646ED5" w:rsidP="00646ED5">
            <w:pPr>
              <w:ind w:left="11" w:hanging="11"/>
              <w:jc w:val="both"/>
            </w:pPr>
            <w:r>
              <w:t>Indikátory:</w:t>
            </w:r>
          </w:p>
          <w:p w14:paraId="1580075F" w14:textId="77777777" w:rsidR="00646ED5" w:rsidRDefault="00646ED5" w:rsidP="00646ED5">
            <w:pPr>
              <w:ind w:left="11" w:hanging="11"/>
              <w:jc w:val="both"/>
            </w:pPr>
            <w:r>
              <w:t xml:space="preserve">stanovení počáteční a cílové hodnoty indikátorů; </w:t>
            </w:r>
          </w:p>
          <w:p w14:paraId="6BA78ADF" w14:textId="77777777" w:rsidR="00646ED5" w:rsidRDefault="00646ED5" w:rsidP="00646ED5">
            <w:pPr>
              <w:ind w:left="11" w:hanging="11"/>
              <w:jc w:val="both"/>
            </w:pPr>
            <w:r>
              <w:lastRenderedPageBreak/>
              <w:t>popis indikátorů a metody jejich měření;</w:t>
            </w:r>
          </w:p>
          <w:p w14:paraId="1587722B" w14:textId="77777777" w:rsidR="00646ED5" w:rsidRDefault="00646ED5" w:rsidP="00646ED5">
            <w:pPr>
              <w:ind w:left="11" w:hanging="11"/>
              <w:jc w:val="both"/>
            </w:pPr>
            <w:r>
              <w:t>vazba indikátorů na cíle projektu a podporované aktivity.</w:t>
            </w:r>
          </w:p>
          <w:p w14:paraId="161F24C8" w14:textId="067CDA10" w:rsidR="00E95004" w:rsidRPr="00E95004" w:rsidRDefault="00E95004" w:rsidP="00CC02A7">
            <w:pPr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43D2DAA8" w14:textId="68F71B31" w:rsidR="00E95004" w:rsidRPr="00E95004" w:rsidRDefault="00E95004" w:rsidP="00CC02A7">
            <w:pPr>
              <w:rPr>
                <w:sz w:val="24"/>
                <w:szCs w:val="24"/>
                <w:highlight w:val="green"/>
              </w:rPr>
            </w:pPr>
          </w:p>
        </w:tc>
      </w:tr>
    </w:tbl>
    <w:p w14:paraId="07BDA4E9" w14:textId="6ADB16BE" w:rsidR="00B736F1" w:rsidRDefault="00B736F1" w:rsidP="00646ED5">
      <w:pPr>
        <w:pStyle w:val="Odstavecseseznamem"/>
        <w:ind w:left="1788"/>
        <w:jc w:val="both"/>
      </w:pPr>
    </w:p>
    <w:tbl>
      <w:tblPr>
        <w:tblStyle w:val="Mkatabulky"/>
        <w:tblW w:w="12474" w:type="dxa"/>
        <w:tblInd w:w="704" w:type="dxa"/>
        <w:tblLook w:val="04A0" w:firstRow="1" w:lastRow="0" w:firstColumn="1" w:lastColumn="0" w:noHBand="0" w:noVBand="1"/>
      </w:tblPr>
      <w:tblGrid>
        <w:gridCol w:w="2859"/>
        <w:gridCol w:w="1535"/>
        <w:gridCol w:w="1985"/>
        <w:gridCol w:w="6095"/>
      </w:tblGrid>
      <w:tr w:rsidR="00646ED5" w14:paraId="0E387FCB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CC533" w14:textId="735D2D5A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Název</w:t>
            </w:r>
            <w:r w:rsidR="008E64AE">
              <w:rPr>
                <w:rFonts w:cstheme="minorHAnsi"/>
                <w:b/>
              </w:rPr>
              <w:t xml:space="preserve"> indikátoru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623D3" w14:textId="77777777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Výchozí hodnota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91785" w14:textId="77777777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Cílová hodnota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7EFD4" w14:textId="77777777" w:rsidR="00646ED5" w:rsidRDefault="00646ED5">
            <w:pPr>
              <w:pStyle w:val="Odstavecseseznamem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Způsob výpočtu hodnot indikátoru</w:t>
            </w:r>
          </w:p>
        </w:tc>
      </w:tr>
      <w:tr w:rsidR="00646ED5" w14:paraId="03B2B35E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2907E" w14:textId="38444D85" w:rsidR="00646ED5" w:rsidRDefault="003941A7">
            <w:pPr>
              <w:pStyle w:val="Odstavecseseznamem"/>
              <w:ind w:left="0"/>
              <w:jc w:val="both"/>
              <w:rPr>
                <w:b/>
              </w:rPr>
            </w:pPr>
            <w:r w:rsidRPr="00094D71">
              <w:rPr>
                <w:rFonts w:eastAsia="Times New Roman" w:cstheme="minorHAnsi"/>
                <w:color w:val="000000"/>
              </w:rPr>
              <w:t>Nově realizovaná lůžka</w:t>
            </w:r>
            <w:r w:rsidR="00FA6D98">
              <w:rPr>
                <w:rFonts w:eastAsia="Times New Roman" w:cstheme="minorHAnsi"/>
                <w:color w:val="000000"/>
              </w:rPr>
              <w:t xml:space="preserve"> v rámci </w:t>
            </w:r>
            <w:r w:rsidR="00802B86">
              <w:rPr>
                <w:rFonts w:eastAsia="Times New Roman" w:cstheme="minorHAnsi"/>
                <w:color w:val="000000"/>
              </w:rPr>
              <w:t>jednoho</w:t>
            </w:r>
            <w:r w:rsidR="00FA6D98">
              <w:rPr>
                <w:rFonts w:eastAsia="Times New Roman" w:cstheme="minorHAnsi"/>
                <w:color w:val="000000"/>
              </w:rPr>
              <w:t xml:space="preserve"> zařízení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DD298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4DA1F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CD5A" w14:textId="77777777" w:rsidR="00646ED5" w:rsidRDefault="00646ED5">
            <w:pPr>
              <w:pStyle w:val="Odstavecseseznamem"/>
              <w:ind w:left="0"/>
              <w:jc w:val="both"/>
            </w:pPr>
          </w:p>
        </w:tc>
      </w:tr>
      <w:tr w:rsidR="00646ED5" w14:paraId="0BE7B2C1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D1D8D" w14:textId="521D079A" w:rsidR="00646ED5" w:rsidRDefault="00FA6D98">
            <w:pPr>
              <w:pStyle w:val="Odstavecseseznamem"/>
              <w:ind w:left="0"/>
              <w:jc w:val="both"/>
            </w:pPr>
            <w:r>
              <w:rPr>
                <w:rFonts w:eastAsia="Times New Roman"/>
                <w:color w:val="000000"/>
              </w:rPr>
              <w:t xml:space="preserve">Zařízení, ve kterém došlo ke zvýšení počtu lůžek dle MTS v rámci jeho rekonstrukce  </w:t>
            </w:r>
            <w:r w:rsidRPr="002E3465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851C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69AC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0D7E9" w14:textId="77777777" w:rsidR="00646ED5" w:rsidRDefault="00646ED5">
            <w:pPr>
              <w:pStyle w:val="Odstavecseseznamem"/>
              <w:ind w:left="0"/>
              <w:jc w:val="both"/>
            </w:pPr>
          </w:p>
        </w:tc>
      </w:tr>
      <w:tr w:rsidR="00646ED5" w14:paraId="1F147F39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0A081" w14:textId="288AC680" w:rsidR="00646ED5" w:rsidRDefault="007736E6">
            <w:pPr>
              <w:rPr>
                <w:b/>
              </w:rPr>
            </w:pPr>
            <w:r w:rsidRPr="00946626">
              <w:rPr>
                <w:rFonts w:eastAsia="Times New Roman"/>
                <w:color w:val="000000"/>
              </w:rPr>
              <w:t>Počet klientů, kterým může být poskytnuta péče vznikem zázemí v zařízení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6FF9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67A3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E3A8" w14:textId="77777777" w:rsidR="00646ED5" w:rsidRDefault="00646ED5">
            <w:pPr>
              <w:pStyle w:val="Odstavecseseznamem"/>
              <w:ind w:left="0"/>
              <w:jc w:val="both"/>
            </w:pPr>
          </w:p>
        </w:tc>
      </w:tr>
      <w:tr w:rsidR="00646ED5" w14:paraId="1EB55602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D75FE" w14:textId="160D33EF" w:rsidR="00646ED5" w:rsidRDefault="007736E6">
            <w:pPr>
              <w:rPr>
                <w:b/>
              </w:rPr>
            </w:pPr>
            <w:r w:rsidRPr="00946626">
              <w:rPr>
                <w:rFonts w:eastAsia="Times New Roman"/>
                <w:color w:val="000000"/>
              </w:rPr>
              <w:t>Počet klientů, kterým může být poskytnuta péče rozšířením zázemí v zařízení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8CAE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CF45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5EA9" w14:textId="77777777" w:rsidR="00646ED5" w:rsidRDefault="00646ED5">
            <w:pPr>
              <w:pStyle w:val="Odstavecseseznamem"/>
              <w:ind w:left="0"/>
              <w:jc w:val="both"/>
            </w:pPr>
          </w:p>
        </w:tc>
      </w:tr>
      <w:tr w:rsidR="003941A7" w14:paraId="1B681AD8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3CC3" w14:textId="08345351" w:rsidR="003941A7" w:rsidRPr="00D979DD" w:rsidRDefault="003941A7">
            <w:pPr>
              <w:rPr>
                <w:rFonts w:eastAsia="Times New Roman"/>
                <w:color w:val="000000"/>
              </w:rPr>
            </w:pPr>
            <w:r w:rsidRPr="00094D71">
              <w:rPr>
                <w:rFonts w:eastAsia="Times New Roman" w:cstheme="minorHAnsi"/>
                <w:color w:val="000000"/>
              </w:rPr>
              <w:t>Počet nových staveb sociální infrastruktury, jejichž potřeba primární energie je alespoň o 20% nižší než požadavek na budovy s téměř nulovou spotřebou energie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D504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BB91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7D99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4DBA37F4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895D" w14:textId="42D87112" w:rsidR="003941A7" w:rsidRPr="00094D71" w:rsidRDefault="003941A7">
            <w:pPr>
              <w:rPr>
                <w:rFonts w:eastAsia="Times New Roman" w:cstheme="minorHAnsi"/>
                <w:color w:val="000000"/>
              </w:rPr>
            </w:pPr>
            <w:r w:rsidRPr="003E038D">
              <w:rPr>
                <w:rFonts w:eastAsia="Times New Roman" w:cstheme="minorHAnsi"/>
                <w:color w:val="000000"/>
              </w:rPr>
              <w:t>Počet renovací staveb soc</w:t>
            </w:r>
            <w:r>
              <w:rPr>
                <w:rFonts w:eastAsia="Times New Roman" w:cstheme="minorHAnsi"/>
                <w:color w:val="000000"/>
              </w:rPr>
              <w:t>.</w:t>
            </w:r>
            <w:r w:rsidRPr="003E038D">
              <w:rPr>
                <w:rFonts w:eastAsia="Times New Roman" w:cstheme="minorHAnsi"/>
                <w:color w:val="000000"/>
              </w:rPr>
              <w:t xml:space="preserve"> infrastruktury, které v průměru dosahují buď alespoň 30 % úspor primární energie, nebo alespoň 30 % snížení přímých a nepřímých emisí skleníkových plynů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9B96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AB6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3795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3E60F45A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B6C7" w14:textId="082A22BF" w:rsidR="003941A7" w:rsidRPr="003E038D" w:rsidRDefault="003941A7">
            <w:pPr>
              <w:rPr>
                <w:rFonts w:eastAsia="Times New Roman" w:cstheme="minorHAnsi"/>
                <w:color w:val="000000"/>
              </w:rPr>
            </w:pPr>
            <w:bookmarkStart w:id="39" w:name="_Hlk93919310"/>
            <w:r w:rsidRPr="003E038D">
              <w:rPr>
                <w:rFonts w:eastAsia="Times New Roman" w:cstheme="minorHAnsi"/>
                <w:color w:val="000000"/>
              </w:rPr>
              <w:lastRenderedPageBreak/>
              <w:t>Jiné energeticky účinné renovace staveb soc</w:t>
            </w:r>
            <w:r>
              <w:rPr>
                <w:rFonts w:eastAsia="Times New Roman" w:cstheme="minorHAnsi"/>
                <w:color w:val="000000"/>
              </w:rPr>
              <w:t>.</w:t>
            </w:r>
            <w:r w:rsidRPr="003E038D">
              <w:rPr>
                <w:rFonts w:eastAsia="Times New Roman" w:cstheme="minorHAnsi"/>
                <w:color w:val="000000"/>
              </w:rPr>
              <w:t xml:space="preserve"> infrastruktury, které v průměru nedosáhnou alespoň 30 % úspor primární energie, ani alespoň 30 % snížení přímých a nepřímých skleníkových plynů</w:t>
            </w:r>
            <w:bookmarkEnd w:id="39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F451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A35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FBC1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4DB8028F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E712" w14:textId="13C3D7A3" w:rsidR="003941A7" w:rsidRPr="003E038D" w:rsidRDefault="003941A7">
            <w:pPr>
              <w:rPr>
                <w:rFonts w:eastAsia="Times New Roman" w:cstheme="minorHAnsi"/>
                <w:color w:val="000000"/>
              </w:rPr>
            </w:pPr>
            <w:r w:rsidRPr="00094D71">
              <w:rPr>
                <w:rFonts w:eastAsia="Times New Roman" w:cstheme="minorHAnsi"/>
                <w:color w:val="000000"/>
              </w:rPr>
              <w:t>Bezbariérově upravené budovy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6372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F850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DE1E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7DCD1847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E8AC" w14:textId="677BD3B4" w:rsidR="003941A7" w:rsidRPr="00094D71" w:rsidRDefault="003941A7">
            <w:pPr>
              <w:rPr>
                <w:rFonts w:eastAsia="Times New Roman" w:cstheme="minorHAnsi"/>
                <w:color w:val="000000"/>
              </w:rPr>
            </w:pPr>
            <w:r w:rsidRPr="005F6026">
              <w:rPr>
                <w:rFonts w:eastAsia="Times New Roman" w:cstheme="minorHAnsi"/>
              </w:rPr>
              <w:t>Snížení konečné spotřeby energie</w:t>
            </w:r>
            <w:r>
              <w:rPr>
                <w:rFonts w:eastAsia="Times New Roman" w:cstheme="minorHAnsi"/>
              </w:rPr>
              <w:t xml:space="preserve"> u podpořených subjektů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CED9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35C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9A37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33FA0B81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F828" w14:textId="0F6F9DC1" w:rsidR="003941A7" w:rsidRPr="005F6026" w:rsidRDefault="003941A7">
            <w:pPr>
              <w:rPr>
                <w:rFonts w:eastAsia="Times New Roman" w:cstheme="minorHAnsi"/>
              </w:rPr>
            </w:pPr>
            <w:r w:rsidRPr="005F6026">
              <w:rPr>
                <w:rFonts w:cstheme="minorHAnsi"/>
              </w:rPr>
              <w:t>Snížení emisí CO</w:t>
            </w:r>
            <w:r w:rsidRPr="00BD7164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E6C8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4EBD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7875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579A98C4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1F57" w14:textId="629BFA40" w:rsidR="003941A7" w:rsidRPr="005F6026" w:rsidRDefault="003941A7">
            <w:pPr>
              <w:rPr>
                <w:rFonts w:cstheme="minorHAnsi"/>
              </w:rPr>
            </w:pPr>
            <w:r w:rsidRPr="005F6026">
              <w:rPr>
                <w:rFonts w:cstheme="minorHAnsi"/>
              </w:rPr>
              <w:t>Úspora primární energie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07BA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2A1B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4F36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</w:tbl>
    <w:p w14:paraId="522DF2BF" w14:textId="69414094" w:rsidR="00B736F1" w:rsidRDefault="00B736F1">
      <w:pPr>
        <w:pStyle w:val="Nadpis1"/>
        <w:numPr>
          <w:ilvl w:val="0"/>
          <w:numId w:val="53"/>
        </w:numPr>
        <w:jc w:val="both"/>
        <w:rPr>
          <w:caps/>
        </w:rPr>
      </w:pPr>
      <w:bookmarkStart w:id="40" w:name="_Toc73346731"/>
      <w:bookmarkStart w:id="41" w:name="_Toc99356522"/>
      <w:r>
        <w:rPr>
          <w:caps/>
        </w:rPr>
        <w:t>Připravenost projektu k</w:t>
      </w:r>
      <w:r w:rsidR="00E95004">
        <w:rPr>
          <w:caps/>
        </w:rPr>
        <w:t> </w:t>
      </w:r>
      <w:r>
        <w:rPr>
          <w:caps/>
        </w:rPr>
        <w:t>realizaci</w:t>
      </w:r>
      <w:bookmarkEnd w:id="40"/>
      <w:bookmarkEnd w:id="41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0506AC" w14:paraId="74826EF5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D7E77D3" w14:textId="77777777" w:rsidR="00646ED5" w:rsidRPr="00646ED5" w:rsidRDefault="00646ED5" w:rsidP="00646ED5">
            <w:pPr>
              <w:ind w:left="708" w:hanging="697"/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Technická připravenost:</w:t>
            </w:r>
          </w:p>
          <w:p w14:paraId="089FC62D" w14:textId="5AF6EA11" w:rsidR="00E95004" w:rsidRPr="000506AC" w:rsidRDefault="00E95004" w:rsidP="00CC02A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95004" w:rsidRPr="00884655" w14:paraId="70B63BAD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38F7511" w14:textId="77777777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majetkoprávní vztahy;</w:t>
            </w:r>
          </w:p>
          <w:p w14:paraId="4AE79933" w14:textId="3CD146A1" w:rsidR="00E95004" w:rsidRPr="00923C3A" w:rsidRDefault="00E95004" w:rsidP="000B1D27">
            <w:pPr>
              <w:pStyle w:val="Odstavecseseznamem"/>
              <w:jc w:val="both"/>
            </w:pPr>
          </w:p>
        </w:tc>
        <w:tc>
          <w:tcPr>
            <w:tcW w:w="9384" w:type="dxa"/>
            <w:vAlign w:val="center"/>
          </w:tcPr>
          <w:p w14:paraId="31ED1E7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056B52ED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A1C5F80" w14:textId="23DE5CFB" w:rsidR="00E95004" w:rsidRPr="00923C3A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připravenost projektové dokumentace;</w:t>
            </w:r>
          </w:p>
        </w:tc>
        <w:tc>
          <w:tcPr>
            <w:tcW w:w="9384" w:type="dxa"/>
            <w:vAlign w:val="center"/>
          </w:tcPr>
          <w:p w14:paraId="4D886A8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40D961B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9E12DE" w14:textId="77777777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připravenost dokumentace k zadávacím a výběrovým řízením, údaje o proběhlých řízeních;</w:t>
            </w:r>
          </w:p>
          <w:p w14:paraId="420DF155" w14:textId="77777777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 xml:space="preserve">výsledky procesu EIA, stav závazných </w:t>
            </w:r>
            <w:r>
              <w:lastRenderedPageBreak/>
              <w:t>stanovisek dotčených orgánů státní správy;</w:t>
            </w:r>
          </w:p>
          <w:p w14:paraId="2BF01ED9" w14:textId="0F772CC3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 xml:space="preserve">informace o procesu vydání dokladů prokazujících povolení o umístění stavby a dokladů prokazujících povolení k realizaci stavby dle zákona č. 183/2006 Sb., o územním plánování a stavebním řádu, ve znění pozdějších předpisů, pokud je pro projekt </w:t>
            </w:r>
            <w:r w:rsidR="00C949C6">
              <w:t>relevantní – popis</w:t>
            </w:r>
            <w:r>
              <w:t xml:space="preserve"> procesu, termíny žádostí, nabytí právní moci, případně očekávané termíny nabytí právní moci</w:t>
            </w:r>
          </w:p>
          <w:p w14:paraId="01590313" w14:textId="47F97F86" w:rsidR="00E95004" w:rsidRPr="00923C3A" w:rsidRDefault="00E95004" w:rsidP="00CC02A7"/>
        </w:tc>
        <w:tc>
          <w:tcPr>
            <w:tcW w:w="9384" w:type="dxa"/>
            <w:vAlign w:val="center"/>
          </w:tcPr>
          <w:p w14:paraId="4ED7B37D" w14:textId="24A1CB46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6EE6E17E" w14:textId="77777777" w:rsidTr="001A71C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8566384" w14:textId="77777777" w:rsidR="000B1D27" w:rsidRPr="000B1D27" w:rsidRDefault="000B1D27" w:rsidP="000B1D27">
            <w:pPr>
              <w:ind w:left="708" w:hanging="697"/>
              <w:jc w:val="both"/>
              <w:rPr>
                <w:b/>
                <w:bCs/>
              </w:rPr>
            </w:pPr>
            <w:r w:rsidRPr="000B1D27">
              <w:rPr>
                <w:b/>
                <w:bCs/>
              </w:rPr>
              <w:t>Organizační připravenost:</w:t>
            </w:r>
          </w:p>
          <w:p w14:paraId="53C95C4D" w14:textId="696B609F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65D97A41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2BBDB81" w14:textId="5E10E09A" w:rsidR="000B1D27" w:rsidRDefault="000B1D27" w:rsidP="000B1D27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organizační model pro přípravu a realizaci projektu;</w:t>
            </w:r>
          </w:p>
          <w:p w14:paraId="2A6591B7" w14:textId="0FD41B3F" w:rsidR="00E95004" w:rsidRPr="00923C3A" w:rsidRDefault="00E95004" w:rsidP="000B1D27">
            <w:pPr>
              <w:ind w:left="360"/>
              <w:jc w:val="both"/>
            </w:pPr>
          </w:p>
        </w:tc>
        <w:tc>
          <w:tcPr>
            <w:tcW w:w="9384" w:type="dxa"/>
            <w:vAlign w:val="center"/>
          </w:tcPr>
          <w:p w14:paraId="1593E589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4A926BF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6EE5A26" w14:textId="77777777" w:rsidR="000B1D27" w:rsidRDefault="000B1D27" w:rsidP="000B1D27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využití nakupovaných služeb;</w:t>
            </w:r>
          </w:p>
          <w:p w14:paraId="6334065F" w14:textId="57260A70" w:rsidR="00E95004" w:rsidRDefault="00E95004" w:rsidP="00CC02A7"/>
        </w:tc>
        <w:tc>
          <w:tcPr>
            <w:tcW w:w="9384" w:type="dxa"/>
            <w:vAlign w:val="center"/>
          </w:tcPr>
          <w:p w14:paraId="5DE566E4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1EE52749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8405923" w14:textId="0F12717F" w:rsidR="00E95004" w:rsidRPr="00923C3A" w:rsidRDefault="000B1D27" w:rsidP="00AC4402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provozovatel projektu, pokud se liší od příjemce dotace;</w:t>
            </w:r>
            <w:r w:rsidR="00AC4402">
              <w:t xml:space="preserve"> popis způsobu výběru provozovatele, </w:t>
            </w:r>
            <w:r w:rsidR="00AC4402">
              <w:lastRenderedPageBreak/>
              <w:t>forma svěření zařízení po dokončení projektu do užívání poskytovateli služby, vymezení doby od kdy, na jak dlouho bude vydáno pověření k výkonu SOHZ;</w:t>
            </w:r>
          </w:p>
        </w:tc>
        <w:tc>
          <w:tcPr>
            <w:tcW w:w="9384" w:type="dxa"/>
            <w:vAlign w:val="center"/>
          </w:tcPr>
          <w:p w14:paraId="47A84ED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1010F458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D923A6" w14:textId="77777777" w:rsidR="000B1D27" w:rsidRDefault="000B1D27" w:rsidP="000B1D27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 xml:space="preserve">partneři projektu a jejich role v přípravné, realizační a provozní fázi.   </w:t>
            </w:r>
          </w:p>
          <w:p w14:paraId="5820D031" w14:textId="25E5E455" w:rsidR="00E95004" w:rsidRDefault="00E95004" w:rsidP="00CC02A7"/>
        </w:tc>
        <w:tc>
          <w:tcPr>
            <w:tcW w:w="9384" w:type="dxa"/>
            <w:vAlign w:val="center"/>
          </w:tcPr>
          <w:p w14:paraId="7DDFDC3C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319EB859" w14:textId="77777777" w:rsidTr="001A71C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1DC05B" w14:textId="77777777" w:rsidR="000B1D27" w:rsidRPr="000B1D27" w:rsidRDefault="000B1D27" w:rsidP="000B1D27">
            <w:pPr>
              <w:ind w:left="11"/>
              <w:jc w:val="both"/>
              <w:rPr>
                <w:b/>
                <w:bCs/>
              </w:rPr>
            </w:pPr>
            <w:r w:rsidRPr="000B1D27">
              <w:rPr>
                <w:b/>
                <w:bCs/>
              </w:rPr>
              <w:t>Finanční připravenost:</w:t>
            </w:r>
          </w:p>
          <w:p w14:paraId="7AF55A86" w14:textId="77777777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20262FC1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B76BEE4" w14:textId="77777777" w:rsidR="000B1D27" w:rsidRPr="00E95004" w:rsidRDefault="000B1D27" w:rsidP="000B1D27">
            <w:pPr>
              <w:ind w:left="360"/>
            </w:pPr>
          </w:p>
          <w:p w14:paraId="15863BC0" w14:textId="77777777" w:rsidR="000B1D27" w:rsidRDefault="000B1D27" w:rsidP="000B1D27">
            <w:pPr>
              <w:pStyle w:val="Odstavecseseznamem"/>
              <w:numPr>
                <w:ilvl w:val="0"/>
                <w:numId w:val="59"/>
              </w:numPr>
              <w:jc w:val="both"/>
            </w:pPr>
            <w:r>
              <w:t>způsob financování realizace projektu, včetně popisu procesu zajištění předfinancování a spolufinancování projektu.</w:t>
            </w:r>
          </w:p>
          <w:p w14:paraId="4C5F5091" w14:textId="77777777" w:rsidR="000B1D27" w:rsidRDefault="000B1D27" w:rsidP="000B1D27">
            <w:pPr>
              <w:pStyle w:val="Odstavecseseznamem"/>
              <w:jc w:val="both"/>
            </w:pPr>
          </w:p>
        </w:tc>
        <w:tc>
          <w:tcPr>
            <w:tcW w:w="9384" w:type="dxa"/>
            <w:vAlign w:val="center"/>
          </w:tcPr>
          <w:p w14:paraId="7FA2B5D2" w14:textId="77777777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</w:tbl>
    <w:p w14:paraId="13D3D806" w14:textId="77777777" w:rsidR="00B736F1" w:rsidRDefault="00B736F1" w:rsidP="00E95004">
      <w:pPr>
        <w:pStyle w:val="Nadpis1"/>
        <w:numPr>
          <w:ilvl w:val="0"/>
          <w:numId w:val="53"/>
        </w:numPr>
      </w:pPr>
      <w:bookmarkStart w:id="42" w:name="_Toc73346732"/>
      <w:bookmarkStart w:id="43" w:name="_Toc99356523"/>
      <w:r>
        <w:t>ANALÝZA ROZVOJE SOCIÁLNÍ SLUŽEB V MÍSTĚ REALIZACE PROJEKTU</w:t>
      </w:r>
      <w:bookmarkEnd w:id="42"/>
      <w:bookmarkEnd w:id="43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0506AC" w14:paraId="35CD22AF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07BE97AB" w14:textId="6E595935" w:rsidR="00E95004" w:rsidRPr="00E95004" w:rsidRDefault="00E95004" w:rsidP="00CC02A7">
            <w:pPr>
              <w:rPr>
                <w:b/>
                <w:bCs/>
                <w:sz w:val="24"/>
                <w:szCs w:val="24"/>
                <w:highlight w:val="green"/>
              </w:rPr>
            </w:pPr>
            <w:r w:rsidRPr="004F2AFD">
              <w:rPr>
                <w:b/>
                <w:bCs/>
                <w:sz w:val="24"/>
                <w:szCs w:val="24"/>
              </w:rPr>
              <w:t xml:space="preserve">Popis </w:t>
            </w:r>
            <w:r w:rsidR="004F2AFD" w:rsidRPr="004F2AFD">
              <w:rPr>
                <w:b/>
                <w:bCs/>
                <w:sz w:val="24"/>
                <w:szCs w:val="24"/>
              </w:rPr>
              <w:t>analýzy situace v místě realizace projektu a doložte:</w:t>
            </w:r>
          </w:p>
        </w:tc>
      </w:tr>
      <w:tr w:rsidR="00E95004" w:rsidRPr="00884655" w14:paraId="374BDC59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0A691D" w14:textId="77777777" w:rsidR="004F2AFD" w:rsidRDefault="004F2AFD" w:rsidP="004F2AFD">
            <w:pPr>
              <w:ind w:left="11"/>
              <w:jc w:val="both"/>
            </w:pPr>
          </w:p>
          <w:p w14:paraId="746F6622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  <w:jc w:val="both"/>
            </w:pPr>
            <w:r>
              <w:t>Analýza dostupných sociálních služeb v regionu, kde jsou plánovány služby uváděné v projektu.</w:t>
            </w:r>
          </w:p>
          <w:p w14:paraId="19B869D2" w14:textId="4847824F" w:rsidR="00E95004" w:rsidRPr="004F2AFD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1BDAB741" w14:textId="77777777" w:rsidR="004F2AFD" w:rsidRPr="004F2AFD" w:rsidRDefault="004F2AFD" w:rsidP="004F2AFD">
            <w:pPr>
              <w:ind w:left="11"/>
              <w:jc w:val="both"/>
              <w:rPr>
                <w:i/>
                <w:iCs/>
              </w:rPr>
            </w:pPr>
            <w:r w:rsidRPr="004F2AFD">
              <w:rPr>
                <w:i/>
                <w:iCs/>
              </w:rPr>
              <w:lastRenderedPageBreak/>
              <w:t>Zdůvodnění, proč není možné tyto služby využít.</w:t>
            </w:r>
          </w:p>
          <w:p w14:paraId="52C05363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52528CB4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E4EF42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  <w:jc w:val="both"/>
            </w:pPr>
            <w:r>
              <w:t>Zdůvodnění výběru místa pro vznik služeb uváděných v projektu (z pohledu kapacit, návaznosti na další veřejné služby, poptávky v dané lokalitě apod.).</w:t>
            </w:r>
          </w:p>
          <w:p w14:paraId="745124EF" w14:textId="74C03C7D" w:rsidR="00E95004" w:rsidRPr="00E95004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6802E686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09143E00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C3B8140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</w:pPr>
            <w:r>
              <w:t>Cílový stav v oblasti sociálních služeb po realizaci projektu.</w:t>
            </w:r>
          </w:p>
          <w:p w14:paraId="43ECB00E" w14:textId="048BFC19" w:rsidR="00E95004" w:rsidRPr="00E95004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6A2ADAAE" w14:textId="0DDD7988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1A86299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E690332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</w:pPr>
            <w:r>
              <w:t>Specifikace služeb, poskytovaných v provozní fázi.</w:t>
            </w:r>
          </w:p>
          <w:p w14:paraId="689B31FB" w14:textId="52160D70" w:rsidR="00E95004" w:rsidRPr="00923C3A" w:rsidRDefault="00E95004" w:rsidP="004F2AFD">
            <w:pPr>
              <w:pStyle w:val="Odstavecseseznamem"/>
              <w:ind w:left="731"/>
            </w:pPr>
          </w:p>
        </w:tc>
        <w:tc>
          <w:tcPr>
            <w:tcW w:w="9384" w:type="dxa"/>
            <w:vAlign w:val="center"/>
          </w:tcPr>
          <w:p w14:paraId="24D95BED" w14:textId="09530C93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763FA061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C12FE4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</w:pPr>
            <w:r>
              <w:t>Cílové skupiny, na které jsou sociální služby zaměřené.</w:t>
            </w:r>
          </w:p>
          <w:p w14:paraId="73DB56B4" w14:textId="330E57B5" w:rsidR="00E95004" w:rsidRPr="00923C3A" w:rsidRDefault="00E95004" w:rsidP="004F2AFD">
            <w:pPr>
              <w:pStyle w:val="Odstavecseseznamem"/>
              <w:ind w:left="731"/>
            </w:pPr>
          </w:p>
        </w:tc>
        <w:tc>
          <w:tcPr>
            <w:tcW w:w="9384" w:type="dxa"/>
            <w:vAlign w:val="center"/>
          </w:tcPr>
          <w:p w14:paraId="409A3066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709B2650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840EA3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</w:pPr>
            <w:r>
              <w:t xml:space="preserve">Komunikační cesty, použité pro nabídku sociálních služeb. </w:t>
            </w:r>
          </w:p>
          <w:p w14:paraId="01F89597" w14:textId="0E4E3641" w:rsidR="00E95004" w:rsidRDefault="00E95004" w:rsidP="00CC02A7"/>
        </w:tc>
        <w:tc>
          <w:tcPr>
            <w:tcW w:w="9384" w:type="dxa"/>
            <w:vAlign w:val="center"/>
          </w:tcPr>
          <w:p w14:paraId="388F682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</w:tbl>
    <w:p w14:paraId="069780F1" w14:textId="17AD3AA7" w:rsidR="00B736F1" w:rsidRDefault="00B736F1" w:rsidP="00B736F1">
      <w:r>
        <w:br w:type="page"/>
      </w:r>
    </w:p>
    <w:p w14:paraId="53B7694D" w14:textId="77777777" w:rsidR="006C7A60" w:rsidRPr="00551DFC" w:rsidRDefault="006C7A60" w:rsidP="00E95004">
      <w:pPr>
        <w:pStyle w:val="Nadpis1"/>
        <w:numPr>
          <w:ilvl w:val="0"/>
          <w:numId w:val="53"/>
        </w:numPr>
      </w:pPr>
      <w:bookmarkStart w:id="44" w:name="_Toc98161691"/>
      <w:bookmarkStart w:id="45" w:name="_Toc99356524"/>
      <w:r w:rsidRPr="00551DFC">
        <w:lastRenderedPageBreak/>
        <w:t>PŘÍLOHY OSNOVY – vzory</w:t>
      </w:r>
      <w:bookmarkStart w:id="46" w:name="_Hlk93505345"/>
      <w:bookmarkEnd w:id="44"/>
      <w:bookmarkEnd w:id="45"/>
    </w:p>
    <w:bookmarkEnd w:id="46"/>
    <w:p w14:paraId="070A45F7" w14:textId="559E07B7" w:rsidR="00E9263E" w:rsidRPr="00446225" w:rsidRDefault="006C7A60" w:rsidP="00446225">
      <w:pPr>
        <w:pStyle w:val="Odstavecseseznamem"/>
        <w:numPr>
          <w:ilvl w:val="0"/>
          <w:numId w:val="54"/>
        </w:numPr>
      </w:pPr>
      <w:r w:rsidRPr="00551DFC">
        <w:t>Podrobný strukturovaný rozpočet</w:t>
      </w:r>
      <w:r>
        <w:t xml:space="preserve"> (Příloha č. </w:t>
      </w:r>
      <w:r w:rsidR="00446225">
        <w:t>4</w:t>
      </w:r>
      <w:r>
        <w:t xml:space="preserve"> SP)</w:t>
      </w:r>
    </w:p>
    <w:sectPr w:rsidR="00E9263E" w:rsidRPr="00446225" w:rsidSect="006579A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8D4B9" w14:textId="77777777" w:rsidR="00AC4402" w:rsidRDefault="00AC4402" w:rsidP="00634381">
      <w:pPr>
        <w:spacing w:after="0" w:line="240" w:lineRule="auto"/>
      </w:pPr>
      <w:r>
        <w:separator/>
      </w:r>
    </w:p>
  </w:endnote>
  <w:endnote w:type="continuationSeparator" w:id="0">
    <w:p w14:paraId="05DA4311" w14:textId="77777777" w:rsidR="00AC4402" w:rsidRDefault="00AC4402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18796" w14:textId="77777777" w:rsidR="00344264" w:rsidRDefault="0034426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0969B" w14:textId="0B269A4B" w:rsidR="002168BD" w:rsidRDefault="002168BD">
    <w:pPr>
      <w:pStyle w:val="Zpat"/>
    </w:pPr>
    <w:r>
      <w:t>Verze: 1.</w:t>
    </w:r>
    <w:r w:rsidR="00344264">
      <w:t>2</w:t>
    </w:r>
  </w:p>
  <w:p w14:paraId="163A9DD0" w14:textId="7C2E8C9F" w:rsidR="002168BD" w:rsidRDefault="002168BD">
    <w:pPr>
      <w:pStyle w:val="Zpat"/>
    </w:pPr>
    <w:r>
      <w:t xml:space="preserve">Platnost od: 1. </w:t>
    </w:r>
    <w:r w:rsidR="00344264">
      <w:t>10</w:t>
    </w:r>
    <w:r>
      <w:t>. 2022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055EC" w14:textId="77777777" w:rsidR="00344264" w:rsidRDefault="0034426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0A4F2" w14:textId="77777777" w:rsidR="00AC4402" w:rsidRDefault="00AC4402" w:rsidP="00634381">
      <w:pPr>
        <w:spacing w:after="0" w:line="240" w:lineRule="auto"/>
      </w:pPr>
      <w:r>
        <w:separator/>
      </w:r>
    </w:p>
  </w:footnote>
  <w:footnote w:type="continuationSeparator" w:id="0">
    <w:p w14:paraId="5650110C" w14:textId="77777777" w:rsidR="00AC4402" w:rsidRDefault="00AC4402" w:rsidP="00634381">
      <w:pPr>
        <w:spacing w:after="0" w:line="240" w:lineRule="auto"/>
      </w:pPr>
      <w:r>
        <w:continuationSeparator/>
      </w:r>
    </w:p>
  </w:footnote>
  <w:footnote w:id="1">
    <w:p w14:paraId="38ABA81A" w14:textId="22F5759D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U</w:t>
      </w:r>
      <w:r w:rsidRPr="00303D41">
        <w:t>vedené přílohy jsou povinné</w:t>
      </w:r>
      <w:r>
        <w:t xml:space="preserve">, </w:t>
      </w:r>
      <w:r w:rsidRPr="00303D41">
        <w:t>seznam doplňte o přiložené nepovinné přílohy</w:t>
      </w:r>
      <w:r>
        <w:t xml:space="preserve">. </w:t>
      </w:r>
    </w:p>
  </w:footnote>
  <w:footnote w:id="2">
    <w:p w14:paraId="025AA3F2" w14:textId="0B7F0196" w:rsidR="00D948A7" w:rsidRDefault="00D948A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168BD">
        <w:rPr>
          <w:rFonts w:eastAsia="Times New Roman"/>
        </w:rPr>
        <w:t>V případě žadatelů, jimiž jsou ÚSC, jež nejsou poskytovateli SOHZ a jež svěří výhodu z poskytnuté dotace jinému poskytovateli SOHZ (viz kap. 7.2 Specifických pravidel), se jedná o prokázání zkušenosti poskytovatelů (resp. potenciálních poskytovatelů</w:t>
      </w:r>
      <w:r w:rsidR="002168BD" w:rsidRPr="002168BD">
        <w:rPr>
          <w:rFonts w:eastAsia="Times New Roman"/>
        </w:rPr>
        <w:t>.</w:t>
      </w:r>
    </w:p>
  </w:footnote>
  <w:footnote w:id="3">
    <w:p w14:paraId="07FB0FA7" w14:textId="77777777" w:rsidR="00AC4402" w:rsidRDefault="00AC4402" w:rsidP="003022A8">
      <w:pPr>
        <w:pStyle w:val="Textpoznpodarou"/>
      </w:pPr>
      <w:r>
        <w:rPr>
          <w:rStyle w:val="Znakapoznpodarou"/>
        </w:rPr>
        <w:footnoteRef/>
      </w:r>
      <w:r>
        <w:t xml:space="preserve"> V případě nově poskytovaných SOHZ, které dosud nejsou pověřeny na základě platného Pověřovacího aktu, uvede žadatel o podporu, kdy a jakým způsobem budou poskytovatelé SOHZ pověřeni. </w:t>
      </w:r>
    </w:p>
  </w:footnote>
  <w:footnote w:id="4">
    <w:p w14:paraId="0DDE14B5" w14:textId="08121A67" w:rsidR="00AC4402" w:rsidRPr="00CC02A7" w:rsidRDefault="00AC440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C02A7">
        <w:t>Povinnou přílohou SP je analýza potřebnosti plánované infrastruktury v daném území/obci.</w:t>
      </w:r>
    </w:p>
  </w:footnote>
  <w:footnote w:id="5">
    <w:p w14:paraId="0FE46D32" w14:textId="77777777" w:rsidR="00AC4402" w:rsidRPr="00CC02A7" w:rsidRDefault="00AC4402" w:rsidP="00E87CAD">
      <w:pPr>
        <w:pStyle w:val="Textpoznpodarou"/>
      </w:pPr>
      <w:r w:rsidRPr="00CC02A7">
        <w:rPr>
          <w:rStyle w:val="Znakapoznpodarou"/>
        </w:rPr>
        <w:footnoteRef/>
      </w:r>
      <w:r w:rsidRPr="00CC02A7">
        <w:t xml:space="preserve"> Uveďte zdůvodnění potřebnosti realizace investic:</w:t>
      </w:r>
    </w:p>
    <w:p w14:paraId="493DC745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 xml:space="preserve">zdůvodnění potřebnosti pořizovaného vybavení ve vztahu ke kapacitě, druhu sociální služby a cílovým skupinám sociální služby; </w:t>
      </w:r>
    </w:p>
    <w:p w14:paraId="62126D11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staveb a stavebních úprav;</w:t>
      </w:r>
    </w:p>
    <w:p w14:paraId="77EF1E8E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vybudování či úpravy objektů technického zázemí;</w:t>
      </w:r>
    </w:p>
    <w:p w14:paraId="2B7437AE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nákupu nemovitostí;</w:t>
      </w:r>
    </w:p>
    <w:p w14:paraId="645A6FAA" w14:textId="2488DF10" w:rsidR="00AC4402" w:rsidRDefault="00AC4402" w:rsidP="00E87CAD">
      <w:pPr>
        <w:pStyle w:val="Textpoznpodarou"/>
      </w:pPr>
      <w:r w:rsidRPr="00CC02A7">
        <w:t>o</w:t>
      </w:r>
      <w:r w:rsidRPr="00CC02A7">
        <w:tab/>
        <w:t>zdůvodnění potřebnosti pořízení vybavení staveb</w:t>
      </w:r>
    </w:p>
  </w:footnote>
  <w:footnote w:id="6">
    <w:p w14:paraId="6E3DA728" w14:textId="5557E1B6" w:rsidR="00AC4402" w:rsidRDefault="00AC4402" w:rsidP="00B75D6F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P</w:t>
      </w:r>
      <w:r w:rsidRPr="00551DFC">
        <w:t>odrobněji k jednotlivým oblastem viz příloh</w:t>
      </w:r>
      <w:r>
        <w:t>y</w:t>
      </w:r>
      <w:r w:rsidRPr="00551DFC">
        <w:t xml:space="preserve"> č. 17 </w:t>
      </w:r>
      <w:r>
        <w:t xml:space="preserve">a 18 </w:t>
      </w:r>
      <w:r w:rsidRPr="00551DFC">
        <w:t>Obecných pravidel</w:t>
      </w:r>
      <w:r>
        <w:t>.</w:t>
      </w:r>
    </w:p>
  </w:footnote>
  <w:footnote w:id="7">
    <w:p w14:paraId="53446276" w14:textId="1D1BFA23" w:rsidR="00AC4402" w:rsidRDefault="00AC4402" w:rsidP="00521E95">
      <w:pPr>
        <w:pStyle w:val="Textpoznpodarou"/>
      </w:pPr>
      <w:r>
        <w:rPr>
          <w:rStyle w:val="Znakapoznpodarou"/>
        </w:rPr>
        <w:footnoteRef/>
      </w:r>
      <w:r>
        <w:t xml:space="preserve"> Uveďte, </w:t>
      </w:r>
      <w:r w:rsidRPr="00C821EB">
        <w:t>zda se jedná o územní rozhodnutí, územní souhlas či účinnou veřejnoprávní smlouvu nahrazující územní řízení, stavební povolení nebo ohlášení, případně realizaci dle jiného územního/stavebního/ohlašovacího řízení, definovaného zákon 183/2006 Sb., o územním plánování a stavebním řádu, ve znění pozdějších předpisů, případně uveďte, že projekt v žádném z popsaných postupů nepodléhá územní rozhodnutí atp.</w:t>
      </w:r>
    </w:p>
  </w:footnote>
  <w:footnote w:id="8">
    <w:p w14:paraId="54296620" w14:textId="77777777" w:rsidR="00AC4402" w:rsidRDefault="00AC4402" w:rsidP="00B75D6F">
      <w:pPr>
        <w:pStyle w:val="Textpoznpodarou"/>
      </w:pPr>
      <w:r>
        <w:rPr>
          <w:rStyle w:val="Znakapoznpodarou"/>
        </w:rPr>
        <w:footnoteRef/>
      </w:r>
      <w:r>
        <w:t xml:space="preserve"> U fyzických osob jméno a příjmení, datum narození / rodné číslo.  </w:t>
      </w:r>
    </w:p>
  </w:footnote>
  <w:footnote w:id="9">
    <w:p w14:paraId="72D05727" w14:textId="7E516CD7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Např. nezbytnost</w:t>
      </w:r>
      <w:r w:rsidRPr="004F2BF9">
        <w:t xml:space="preserve"> zajištění bezbariérovosti nad rámec požadavků vyhlášky č. 398/2009 Sb. </w:t>
      </w:r>
      <w:r>
        <w:t xml:space="preserve">nebo potřeba pořízení specifických pomůcek a vybavení z důvodu zjištěné </w:t>
      </w:r>
      <w:r>
        <w:br/>
        <w:t>a doložené potřeby zařazení většího počtu osob se specifickými požadavky.</w:t>
      </w:r>
    </w:p>
  </w:footnote>
  <w:footnote w:id="10">
    <w:p w14:paraId="43FC9DCA" w14:textId="0B618B82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Pokud stavba nemá takovéto označení, popište, o jakou stavbu se jedná.</w:t>
      </w:r>
    </w:p>
  </w:footnote>
  <w:footnote w:id="11">
    <w:p w14:paraId="1E199923" w14:textId="3831BDE3" w:rsidR="00AC4402" w:rsidRDefault="00AC4402" w:rsidP="001807D9">
      <w:pPr>
        <w:pStyle w:val="Textpoznpodarou"/>
      </w:pPr>
      <w:r>
        <w:rPr>
          <w:rStyle w:val="Znakapoznpodarou"/>
        </w:rPr>
        <w:footnoteRef/>
      </w:r>
      <w:r>
        <w:t xml:space="preserve"> Časový harmonogram realizace projektu (povinnou přílohou studie proveditelnosti je převedení tabulky do grafické podoby </w:t>
      </w:r>
      <w:proofErr w:type="spellStart"/>
      <w:r>
        <w:t>Ganttova</w:t>
      </w:r>
      <w:proofErr w:type="spellEnd"/>
      <w:r>
        <w:t xml:space="preserve"> nebo obdobného diagramu </w:t>
      </w:r>
      <w:r>
        <w:br/>
        <w:t>s vyznačením doby trvání a návaznosti jednotlivých aktivit a etap)</w:t>
      </w:r>
    </w:p>
    <w:p w14:paraId="5714A65C" w14:textId="4AC92B96" w:rsidR="00AC4402" w:rsidRDefault="00AC4402" w:rsidP="001807D9">
      <w:pPr>
        <w:pStyle w:val="Textpoznpodarou"/>
      </w:pPr>
      <w:r>
        <w:t>- výčet je pouze vzorový, z uvedených aktivit vyberte relevantní, případně doplňte další dle charakteru projektu,</w:t>
      </w:r>
    </w:p>
    <w:p w14:paraId="4E3EFEAC" w14:textId="674E8820" w:rsidR="00AC4402" w:rsidRDefault="00AC4402" w:rsidP="001807D9">
      <w:pPr>
        <w:pStyle w:val="Textpoznpodarou"/>
      </w:pPr>
      <w:r>
        <w:t>- některé z aktivit mohou být zahájeny před datem zahájení projektu.</w:t>
      </w:r>
    </w:p>
  </w:footnote>
  <w:footnote w:id="12">
    <w:p w14:paraId="00147406" w14:textId="00BA7A6F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P</w:t>
      </w:r>
      <w:r w:rsidRPr="0095426C">
        <w:t>ovinn</w:t>
      </w:r>
      <w:r>
        <w:t>ou</w:t>
      </w:r>
      <w:r w:rsidRPr="0095426C">
        <w:t xml:space="preserve"> přílohou studie proveditelnosti je projektová dokumentace </w:t>
      </w:r>
      <w:r>
        <w:t>odpovídající obsahem</w:t>
      </w:r>
      <w:r w:rsidRPr="0095426C">
        <w:t xml:space="preserve"> stupni DÚŘ nebo vyšším</w:t>
      </w:r>
      <w:r>
        <w:t xml:space="preserve">u dle vyhlášky </w:t>
      </w:r>
      <w:r w:rsidRPr="00041467">
        <w:t>499/2006</w:t>
      </w:r>
      <w:r>
        <w:t xml:space="preserve"> Sb.</w:t>
      </w:r>
    </w:p>
  </w:footnote>
  <w:footnote w:id="13">
    <w:p w14:paraId="30CDB9E7" w14:textId="3DB0FD36" w:rsidR="00AC4402" w:rsidRDefault="00AC4402" w:rsidP="00052A9A">
      <w:pPr>
        <w:pStyle w:val="Textpoznpodarou"/>
      </w:pPr>
      <w:r>
        <w:rPr>
          <w:rStyle w:val="Znakapoznpodarou"/>
        </w:rPr>
        <w:footnoteRef/>
      </w:r>
      <w:r>
        <w:t xml:space="preserve"> V relevantních případech doložit EIA nebo expertní posudek</w:t>
      </w:r>
    </w:p>
  </w:footnote>
  <w:footnote w:id="14">
    <w:p w14:paraId="40494B0E" w14:textId="390B1B4D" w:rsidR="00AC4402" w:rsidRPr="003047C1" w:rsidRDefault="00AC4402" w:rsidP="00C3537C">
      <w:pPr>
        <w:pStyle w:val="Textpoznpodarou"/>
      </w:pPr>
      <w:r>
        <w:rPr>
          <w:rStyle w:val="Znakapoznpodarou"/>
        </w:rPr>
        <w:footnoteRef/>
      </w:r>
      <w:r>
        <w:t xml:space="preserve"> Relevantní </w:t>
      </w:r>
      <w:r w:rsidRPr="003047C1">
        <w:t>pouze pro nové stavby</w:t>
      </w:r>
      <w:r>
        <w:t>;</w:t>
      </w:r>
      <w:r w:rsidRPr="003047C1">
        <w:t xml:space="preserve"> povinnou přílohou studie proveditelnosti je energetický posudek vypracovaný energetickým specialistou</w:t>
      </w:r>
      <w:r>
        <w:t xml:space="preserve"> vč.</w:t>
      </w:r>
      <w:r w:rsidRPr="004E0B47">
        <w:t xml:space="preserve"> </w:t>
      </w:r>
      <w:r w:rsidRPr="003047C1">
        <w:t>PENB a</w:t>
      </w:r>
      <w:r>
        <w:t xml:space="preserve"> posouzení tepelné stability.</w:t>
      </w:r>
    </w:p>
  </w:footnote>
  <w:footnote w:id="15">
    <w:p w14:paraId="3C0F2D08" w14:textId="31DFF891" w:rsidR="00AC4402" w:rsidRDefault="00AC4402" w:rsidP="00052A9A">
      <w:pPr>
        <w:pStyle w:val="Textpoznpodarou"/>
      </w:pPr>
      <w:r>
        <w:rPr>
          <w:rStyle w:val="Znakapoznpodarou"/>
        </w:rPr>
        <w:footnoteRef/>
      </w:r>
      <w:r>
        <w:t xml:space="preserve"> Relevantní </w:t>
      </w:r>
      <w:r w:rsidRPr="003047C1">
        <w:t xml:space="preserve">pouze pro </w:t>
      </w:r>
      <w:r>
        <w:t>stavební úpravy/</w:t>
      </w:r>
      <w:r w:rsidRPr="003047C1">
        <w:t>rekonstrukce budov</w:t>
      </w:r>
      <w:r>
        <w:t>;</w:t>
      </w:r>
      <w:r w:rsidRPr="003047C1">
        <w:t xml:space="preserve"> povinnou přílohou studie proveditelnosti je energetický posudek vypracovaný energetickým specialistou</w:t>
      </w:r>
      <w:r w:rsidRPr="004E0B47">
        <w:t xml:space="preserve"> vč. PENB a posouzení tepelné stability</w:t>
      </w:r>
    </w:p>
  </w:footnote>
  <w:footnote w:id="16">
    <w:p w14:paraId="29460A37" w14:textId="77777777" w:rsidR="00AC4402" w:rsidRDefault="00AC4402" w:rsidP="00CC48C4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Vykázaná hodnota představuje úspory ve spotřebě primární energie (vyjádřené v ročních hodnotách) v důsledku opatření podporovaných Nástrojem pro oživení </w:t>
      </w:r>
      <w:r>
        <w:br/>
      </w:r>
      <w:r w:rsidRPr="00551DFC">
        <w:t>a odolnost a provedených během vykazovaného období.</w:t>
      </w:r>
    </w:p>
  </w:footnote>
  <w:footnote w:id="17">
    <w:p w14:paraId="2D125010" w14:textId="77777777" w:rsidR="00AC4402" w:rsidRDefault="00AC4402" w:rsidP="00F02C00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stavební úpravy/rekonstrukce budov typu B podle Specifických pravidel; při hodnocení budou bodově zvýhodněny projekty dosahující vyšší úspory;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18">
    <w:p w14:paraId="6B2F3AF8" w14:textId="77777777" w:rsidR="00344264" w:rsidRDefault="00AC4402" w:rsidP="00344264">
      <w:r>
        <w:rPr>
          <w:rStyle w:val="Znakapoznpodarou"/>
        </w:rPr>
        <w:footnoteRef/>
      </w:r>
      <w:r>
        <w:t xml:space="preserve">Popište </w:t>
      </w:r>
      <w:r w:rsidRPr="00F62F23">
        <w:t>způsob provedení průzkumu trhu za účelem zjištění předpokládané celkové ceny způsobilých nákladů projektu, zjištěné ceny a položky, kterých se průzkum trhu týká (netýká se položek, které jsou součástí položkového rozpočtu doloženého spolu s projektovou dokumentací stavby). Průzkum trhu ve vztahu k plánovaným hlavním aktivitám projektu musí být rozdělen do samostatných celků, aby odpovídaly předmětům plnění všech veřejných zakázek (resp. jejich částí podle § 98 zákona č. 137/2006 Sb., pokud příjemce plánuje veřejnou zakázku rozdělit na části) na hlavní aktivity projektu, které žadatel plánuje realizovat v průběhu projektu. Pokud je k datu předložení žádosti některá veřejná zakázka zahájena nebo ukončena, dokládá žadatel místo průzkumu trhu způsob stanovení předpokládané hodnoty této veřejné zakázky</w:t>
      </w:r>
      <w:r w:rsidRPr="00EC141A">
        <w:t xml:space="preserve">. </w:t>
      </w:r>
    </w:p>
    <w:p w14:paraId="2671514C" w14:textId="2877A061" w:rsidR="00344264" w:rsidRDefault="00AC4402" w:rsidP="00344264">
      <w:pPr>
        <w:rPr>
          <w:ins w:id="23" w:author="Gavlasová Kateřina Mgr. (MPSV)" w:date="2022-09-26T15:33:00Z"/>
        </w:rPr>
      </w:pPr>
      <w:r w:rsidRPr="00EC141A">
        <w:t>Žadatel předloží jako přílohu žádosti o podporu veškeré doklady, prokazující skutečné provedení tohoto průzkumu trhu, zejména doložení písemné či elektronické komunikace s oslovenými dodavateli ohledně kalkulace cen, ceníky dodavatelů, výtisk internetových stránek dodavatele nebo srovnávače cen, smlouvy na obdobné zakázky apod. Žadatel musí v této příloze popsat mechanismus odvození jednotlivých cenových položek v rozpočtu projektu ve vztahu k provedenému průzkumu trhu. Doložený průzkum trhu nesmí být k datu podání žádosti starší než 6 měsíců</w:t>
      </w:r>
      <w:r>
        <w:t>.</w:t>
      </w:r>
      <w:ins w:id="24" w:author="Gavlasová Kateřina Mgr. (MPSV)" w:date="2022-09-26T15:33:00Z">
        <w:r w:rsidR="00344264">
          <w:t xml:space="preserve"> Průzkum trhu by měl být doložen alespoň třemi nabídkami z ověřitelných zdrojů. </w:t>
        </w:r>
        <w:r w:rsidR="00344264">
          <w:t>V případě prov</w:t>
        </w:r>
      </w:ins>
      <w:ins w:id="25" w:author="Gavlasová Kateřina Mgr. (MPSV)" w:date="2022-09-26T15:34:00Z">
        <w:r w:rsidR="00344264">
          <w:t xml:space="preserve">ádění průzkumu trhu ve vztahu k vedlejším aktivitám projektu, </w:t>
        </w:r>
      </w:ins>
      <w:ins w:id="26" w:author="Gavlasová Kateřina Mgr. (MPSV)" w:date="2022-09-26T15:35:00Z">
        <w:r w:rsidR="00344264">
          <w:t xml:space="preserve">dokládá žadatel </w:t>
        </w:r>
        <w:r w:rsidR="00344264">
          <w:t>za</w:t>
        </w:r>
      </w:ins>
      <w:ins w:id="27" w:author="Gavlasová Kateřina Mgr. (MPSV)" w:date="2022-09-26T15:36:00Z">
        <w:r w:rsidR="00344264">
          <w:t xml:space="preserve"> každou položku</w:t>
        </w:r>
      </w:ins>
      <w:ins w:id="28" w:author="Gavlasová Kateřina Mgr. (MPSV)" w:date="2022-09-27T08:07:00Z">
        <w:r w:rsidR="00FC522A">
          <w:t>/soubor položek</w:t>
        </w:r>
      </w:ins>
      <w:ins w:id="29" w:author="Gavlasová Kateřina Mgr. (MPSV)" w:date="2022-09-26T15:36:00Z">
        <w:r w:rsidR="00344264">
          <w:t xml:space="preserve"> v ceně vyšší než 10 tis. Kč bez DPH tři</w:t>
        </w:r>
      </w:ins>
      <w:ins w:id="30" w:author="Gavlasová Kateřina Mgr. (MPSV)" w:date="2022-09-26T15:35:00Z">
        <w:r w:rsidR="00344264">
          <w:t xml:space="preserve"> nabídky od potenciálních dodavatelů</w:t>
        </w:r>
      </w:ins>
      <w:r w:rsidR="00344264">
        <w:t>.</w:t>
      </w:r>
    </w:p>
    <w:p w14:paraId="6E44B6F1" w14:textId="51B19B9B" w:rsidR="00AC4402" w:rsidRDefault="00AC4402" w:rsidP="00692FA5">
      <w:pPr>
        <w:pStyle w:val="Textpoznpodarou"/>
      </w:pPr>
    </w:p>
  </w:footnote>
  <w:footnote w:id="19">
    <w:p w14:paraId="28E89047" w14:textId="484C3DA4" w:rsidR="00AC4402" w:rsidRPr="000506AC" w:rsidRDefault="00AC4402" w:rsidP="000506AC">
      <w:pPr>
        <w:pStyle w:val="Textpoznpodarou"/>
      </w:pPr>
      <w:r w:rsidRPr="000506AC">
        <w:rPr>
          <w:rStyle w:val="Znakapoznpodarou"/>
        </w:rPr>
        <w:footnoteRef/>
      </w:r>
      <w:r w:rsidRPr="000506AC">
        <w:t xml:space="preserve"> Povinnou přílohou SP je tento plán převedený do grafické podoby s </w:t>
      </w:r>
      <w:r w:rsidRPr="004D5F4B">
        <w:t>podrobnějším časovým členěním a vyznačením monitorovacích období. V diagramu musí být odlišitelné způsobilé a nezpůsobilé výdaje (identifikované žadatelem)</w:t>
      </w:r>
      <w:r>
        <w:t>.</w:t>
      </w:r>
    </w:p>
  </w:footnote>
  <w:footnote w:id="20">
    <w:p w14:paraId="6C2B82BF" w14:textId="77777777" w:rsidR="00AC4402" w:rsidRDefault="00AC4402">
      <w:pPr>
        <w:pStyle w:val="Textpoznpodarou"/>
      </w:pPr>
      <w:r w:rsidRPr="000506AC">
        <w:rPr>
          <w:rStyle w:val="Znakapoznpodarou"/>
        </w:rPr>
        <w:footnoteRef/>
      </w:r>
      <w:r w:rsidRPr="000506AC">
        <w:t xml:space="preserve"> Uvedené</w:t>
      </w:r>
      <w:r w:rsidRPr="00FF0E8C">
        <w:rPr>
          <w:sz w:val="18"/>
        </w:rPr>
        <w:t xml:space="preserve"> druhy rizika jsou pouze příkladem, žadatel vyplní tabulku sám.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5665F" w14:textId="77777777" w:rsidR="00344264" w:rsidRDefault="0034426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2332258"/>
      <w:docPartObj>
        <w:docPartGallery w:val="Page Numbers (Top of Page)"/>
        <w:docPartUnique/>
      </w:docPartObj>
    </w:sdtPr>
    <w:sdtEndPr/>
    <w:sdtContent>
      <w:p w14:paraId="09F0460C" w14:textId="01388113" w:rsidR="00AC4402" w:rsidRDefault="00AC4402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2AE428" w14:textId="68303E4F" w:rsidR="00AC4402" w:rsidRDefault="00AC440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C8590" w14:textId="629E0857" w:rsidR="00AC4402" w:rsidRDefault="00AC4402">
    <w:pPr>
      <w:pStyle w:val="Zhlav"/>
    </w:pPr>
    <w:r>
      <w:rPr>
        <w:noProof/>
      </w:rPr>
      <w:drawing>
        <wp:inline distT="0" distB="0" distL="0" distR="0" wp14:anchorId="63B2DB07" wp14:editId="38ABA682">
          <wp:extent cx="5759450" cy="837565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7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B66F6"/>
    <w:multiLevelType w:val="hybridMultilevel"/>
    <w:tmpl w:val="6E2AA51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C43529"/>
    <w:multiLevelType w:val="hybridMultilevel"/>
    <w:tmpl w:val="2904D5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A1BC7"/>
    <w:multiLevelType w:val="hybridMultilevel"/>
    <w:tmpl w:val="A7E20E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551425"/>
    <w:multiLevelType w:val="hybridMultilevel"/>
    <w:tmpl w:val="1804C4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46E19CD"/>
    <w:multiLevelType w:val="hybridMultilevel"/>
    <w:tmpl w:val="1A4AFF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7C792C"/>
    <w:multiLevelType w:val="hybridMultilevel"/>
    <w:tmpl w:val="BA8C03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CF3C12"/>
    <w:multiLevelType w:val="hybridMultilevel"/>
    <w:tmpl w:val="09520006"/>
    <w:lvl w:ilvl="0" w:tplc="0405000F">
      <w:start w:val="13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42306E"/>
    <w:multiLevelType w:val="hybridMultilevel"/>
    <w:tmpl w:val="4CD4D73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2447E2E"/>
    <w:multiLevelType w:val="hybridMultilevel"/>
    <w:tmpl w:val="EF3C86F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3B21F8"/>
    <w:multiLevelType w:val="hybridMultilevel"/>
    <w:tmpl w:val="9BCEC16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60C0402"/>
    <w:multiLevelType w:val="hybridMultilevel"/>
    <w:tmpl w:val="ED2C6860"/>
    <w:lvl w:ilvl="0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6" w15:restartNumberingAfterBreak="0">
    <w:nsid w:val="1F081AF5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07F560E"/>
    <w:multiLevelType w:val="hybridMultilevel"/>
    <w:tmpl w:val="2AF69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3CD2768"/>
    <w:multiLevelType w:val="hybridMultilevel"/>
    <w:tmpl w:val="0150B2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FD4119A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1530D2B"/>
    <w:multiLevelType w:val="hybridMultilevel"/>
    <w:tmpl w:val="57BADEA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D23B29"/>
    <w:multiLevelType w:val="multilevel"/>
    <w:tmpl w:val="6E6A6B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4302755A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4BA6767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4BC354C"/>
    <w:multiLevelType w:val="hybridMultilevel"/>
    <w:tmpl w:val="A2449B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F36748"/>
    <w:multiLevelType w:val="hybridMultilevel"/>
    <w:tmpl w:val="26A028F8"/>
    <w:lvl w:ilvl="0" w:tplc="36D87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3" w15:restartNumberingAfterBreak="0">
    <w:nsid w:val="48844177"/>
    <w:multiLevelType w:val="hybridMultilevel"/>
    <w:tmpl w:val="779C1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3A577F"/>
    <w:multiLevelType w:val="hybridMultilevel"/>
    <w:tmpl w:val="F4BC520E"/>
    <w:lvl w:ilvl="0" w:tplc="040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5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43067C"/>
    <w:multiLevelType w:val="hybridMultilevel"/>
    <w:tmpl w:val="BB009AAC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85721F"/>
    <w:multiLevelType w:val="hybridMultilevel"/>
    <w:tmpl w:val="DE2A6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1263505"/>
    <w:multiLevelType w:val="hybridMultilevel"/>
    <w:tmpl w:val="B5E240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D34DE4"/>
    <w:multiLevelType w:val="hybridMultilevel"/>
    <w:tmpl w:val="B388E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7F0CBD"/>
    <w:multiLevelType w:val="hybridMultilevel"/>
    <w:tmpl w:val="C32AC60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9949CB"/>
    <w:multiLevelType w:val="hybridMultilevel"/>
    <w:tmpl w:val="7FC2A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CAD773E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F554D45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9" w15:restartNumberingAfterBreak="0">
    <w:nsid w:val="73E6097B"/>
    <w:multiLevelType w:val="hybridMultilevel"/>
    <w:tmpl w:val="DD42A6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8232588"/>
    <w:multiLevelType w:val="hybridMultilevel"/>
    <w:tmpl w:val="CDE43A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CA1E40"/>
    <w:multiLevelType w:val="hybridMultilevel"/>
    <w:tmpl w:val="4CD266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E76131"/>
    <w:multiLevelType w:val="hybridMultilevel"/>
    <w:tmpl w:val="57443B78"/>
    <w:lvl w:ilvl="0" w:tplc="C4A0DF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72A83"/>
    <w:multiLevelType w:val="hybridMultilevel"/>
    <w:tmpl w:val="B5A89B64"/>
    <w:lvl w:ilvl="0" w:tplc="1E5AC4A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80" w:hanging="360"/>
      </w:pPr>
    </w:lvl>
    <w:lvl w:ilvl="2" w:tplc="0405001B" w:tentative="1">
      <w:start w:val="1"/>
      <w:numFmt w:val="lowerRoman"/>
      <w:lvlText w:val="%3."/>
      <w:lvlJc w:val="right"/>
      <w:pPr>
        <w:ind w:left="1900" w:hanging="180"/>
      </w:pPr>
    </w:lvl>
    <w:lvl w:ilvl="3" w:tplc="0405000F" w:tentative="1">
      <w:start w:val="1"/>
      <w:numFmt w:val="decimal"/>
      <w:lvlText w:val="%4."/>
      <w:lvlJc w:val="left"/>
      <w:pPr>
        <w:ind w:left="2620" w:hanging="360"/>
      </w:pPr>
    </w:lvl>
    <w:lvl w:ilvl="4" w:tplc="04050019" w:tentative="1">
      <w:start w:val="1"/>
      <w:numFmt w:val="lowerLetter"/>
      <w:lvlText w:val="%5."/>
      <w:lvlJc w:val="left"/>
      <w:pPr>
        <w:ind w:left="3340" w:hanging="360"/>
      </w:pPr>
    </w:lvl>
    <w:lvl w:ilvl="5" w:tplc="0405001B" w:tentative="1">
      <w:start w:val="1"/>
      <w:numFmt w:val="lowerRoman"/>
      <w:lvlText w:val="%6."/>
      <w:lvlJc w:val="right"/>
      <w:pPr>
        <w:ind w:left="4060" w:hanging="180"/>
      </w:pPr>
    </w:lvl>
    <w:lvl w:ilvl="6" w:tplc="0405000F" w:tentative="1">
      <w:start w:val="1"/>
      <w:numFmt w:val="decimal"/>
      <w:lvlText w:val="%7."/>
      <w:lvlJc w:val="left"/>
      <w:pPr>
        <w:ind w:left="4780" w:hanging="360"/>
      </w:pPr>
    </w:lvl>
    <w:lvl w:ilvl="7" w:tplc="04050019" w:tentative="1">
      <w:start w:val="1"/>
      <w:numFmt w:val="lowerLetter"/>
      <w:lvlText w:val="%8."/>
      <w:lvlJc w:val="left"/>
      <w:pPr>
        <w:ind w:left="5500" w:hanging="360"/>
      </w:pPr>
    </w:lvl>
    <w:lvl w:ilvl="8" w:tplc="0405001B" w:tentative="1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21"/>
  </w:num>
  <w:num w:numId="2">
    <w:abstractNumId w:val="22"/>
  </w:num>
  <w:num w:numId="3">
    <w:abstractNumId w:val="25"/>
  </w:num>
  <w:num w:numId="4">
    <w:abstractNumId w:val="42"/>
  </w:num>
  <w:num w:numId="5">
    <w:abstractNumId w:val="12"/>
  </w:num>
  <w:num w:numId="6">
    <w:abstractNumId w:val="37"/>
  </w:num>
  <w:num w:numId="7">
    <w:abstractNumId w:val="13"/>
  </w:num>
  <w:num w:numId="8">
    <w:abstractNumId w:val="14"/>
  </w:num>
  <w:num w:numId="9">
    <w:abstractNumId w:val="26"/>
  </w:num>
  <w:num w:numId="10">
    <w:abstractNumId w:val="9"/>
  </w:num>
  <w:num w:numId="11">
    <w:abstractNumId w:val="48"/>
  </w:num>
  <w:num w:numId="12">
    <w:abstractNumId w:val="31"/>
  </w:num>
  <w:num w:numId="13">
    <w:abstractNumId w:val="13"/>
    <w:lvlOverride w:ilvl="0">
      <w:startOverride w:val="1"/>
    </w:lvlOverride>
  </w:num>
  <w:num w:numId="14">
    <w:abstractNumId w:val="38"/>
  </w:num>
  <w:num w:numId="15">
    <w:abstractNumId w:val="15"/>
  </w:num>
  <w:num w:numId="16">
    <w:abstractNumId w:val="36"/>
  </w:num>
  <w:num w:numId="17">
    <w:abstractNumId w:val="35"/>
  </w:num>
  <w:num w:numId="18">
    <w:abstractNumId w:val="20"/>
  </w:num>
  <w:num w:numId="19">
    <w:abstractNumId w:val="39"/>
  </w:num>
  <w:num w:numId="20">
    <w:abstractNumId w:val="44"/>
  </w:num>
  <w:num w:numId="21">
    <w:abstractNumId w:val="18"/>
  </w:num>
  <w:num w:numId="22">
    <w:abstractNumId w:val="27"/>
  </w:num>
  <w:num w:numId="23">
    <w:abstractNumId w:val="23"/>
  </w:num>
  <w:num w:numId="24">
    <w:abstractNumId w:val="47"/>
  </w:num>
  <w:num w:numId="25">
    <w:abstractNumId w:val="28"/>
  </w:num>
  <w:num w:numId="26">
    <w:abstractNumId w:val="29"/>
  </w:num>
  <w:num w:numId="27">
    <w:abstractNumId w:val="46"/>
  </w:num>
  <w:num w:numId="28">
    <w:abstractNumId w:val="16"/>
  </w:num>
  <w:num w:numId="29">
    <w:abstractNumId w:val="2"/>
  </w:num>
  <w:num w:numId="30">
    <w:abstractNumId w:val="3"/>
  </w:num>
  <w:num w:numId="31">
    <w:abstractNumId w:val="17"/>
  </w:num>
  <w:num w:numId="32">
    <w:abstractNumId w:val="41"/>
  </w:num>
  <w:num w:numId="33">
    <w:abstractNumId w:val="49"/>
  </w:num>
  <w:num w:numId="34">
    <w:abstractNumId w:val="40"/>
  </w:num>
  <w:num w:numId="35">
    <w:abstractNumId w:val="19"/>
  </w:num>
  <w:num w:numId="36">
    <w:abstractNumId w:val="8"/>
  </w:num>
  <w:num w:numId="37">
    <w:abstractNumId w:val="30"/>
  </w:num>
  <w:num w:numId="38">
    <w:abstractNumId w:val="5"/>
  </w:num>
  <w:num w:numId="39">
    <w:abstractNumId w:val="6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</w:num>
  <w:num w:numId="41">
    <w:abstractNumId w:val="0"/>
  </w:num>
  <w:num w:numId="42">
    <w:abstractNumId w:val="1"/>
  </w:num>
  <w:num w:numId="43">
    <w:abstractNumId w:val="51"/>
  </w:num>
  <w:num w:numId="44">
    <w:abstractNumId w:val="52"/>
  </w:num>
  <w:num w:numId="45">
    <w:abstractNumId w:val="43"/>
  </w:num>
  <w:num w:numId="46">
    <w:abstractNumId w:val="11"/>
  </w:num>
  <w:num w:numId="47">
    <w:abstractNumId w:val="42"/>
  </w:num>
  <w:num w:numId="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5"/>
  </w:num>
  <w:num w:numId="52">
    <w:abstractNumId w:val="32"/>
  </w:num>
  <w:num w:numId="53">
    <w:abstractNumId w:val="24"/>
  </w:num>
  <w:num w:numId="54">
    <w:abstractNumId w:val="7"/>
  </w:num>
  <w:num w:numId="55">
    <w:abstractNumId w:val="50"/>
  </w:num>
  <w:num w:numId="56">
    <w:abstractNumId w:val="45"/>
  </w:num>
  <w:num w:numId="57">
    <w:abstractNumId w:val="33"/>
  </w:num>
  <w:num w:numId="58">
    <w:abstractNumId w:val="4"/>
  </w:num>
  <w:num w:numId="59">
    <w:abstractNumId w:val="34"/>
  </w:num>
  <w:num w:numId="60">
    <w:abstractNumId w:val="53"/>
  </w:num>
  <w:numIdMacAtCleanup w:val="5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avlasová Kateřina Mgr. (MPSV)">
    <w15:presenceInfo w15:providerId="AD" w15:userId="S::katerina.gavlasova@mpsv.cz::b11024c2-6bc9-46fa-b5a8-7602dde8ac5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0149C"/>
    <w:rsid w:val="000061F9"/>
    <w:rsid w:val="000079A1"/>
    <w:rsid w:val="000102AF"/>
    <w:rsid w:val="00011EEF"/>
    <w:rsid w:val="000122E6"/>
    <w:rsid w:val="00014F63"/>
    <w:rsid w:val="00027C36"/>
    <w:rsid w:val="00031ED6"/>
    <w:rsid w:val="00033101"/>
    <w:rsid w:val="00036A3E"/>
    <w:rsid w:val="00040613"/>
    <w:rsid w:val="00041467"/>
    <w:rsid w:val="00043FB7"/>
    <w:rsid w:val="00044072"/>
    <w:rsid w:val="000506AC"/>
    <w:rsid w:val="00052A9A"/>
    <w:rsid w:val="0005611E"/>
    <w:rsid w:val="0005663F"/>
    <w:rsid w:val="00057399"/>
    <w:rsid w:val="00057C7F"/>
    <w:rsid w:val="00064B38"/>
    <w:rsid w:val="00064D07"/>
    <w:rsid w:val="00070FE9"/>
    <w:rsid w:val="000732B1"/>
    <w:rsid w:val="00077E83"/>
    <w:rsid w:val="0008318B"/>
    <w:rsid w:val="000855EE"/>
    <w:rsid w:val="000959F6"/>
    <w:rsid w:val="00096838"/>
    <w:rsid w:val="00096CF6"/>
    <w:rsid w:val="000A00E0"/>
    <w:rsid w:val="000B0815"/>
    <w:rsid w:val="000B1D27"/>
    <w:rsid w:val="000B5AC9"/>
    <w:rsid w:val="000B5C1F"/>
    <w:rsid w:val="000B5F15"/>
    <w:rsid w:val="000C0979"/>
    <w:rsid w:val="000C73DB"/>
    <w:rsid w:val="000D1F06"/>
    <w:rsid w:val="000D4142"/>
    <w:rsid w:val="000D4F60"/>
    <w:rsid w:val="000D7CA1"/>
    <w:rsid w:val="000E2E07"/>
    <w:rsid w:val="000E4312"/>
    <w:rsid w:val="000E43B1"/>
    <w:rsid w:val="000E4DD3"/>
    <w:rsid w:val="000E61EE"/>
    <w:rsid w:val="000E6AA9"/>
    <w:rsid w:val="000E73E5"/>
    <w:rsid w:val="000F19BD"/>
    <w:rsid w:val="000F5D2E"/>
    <w:rsid w:val="000F5D39"/>
    <w:rsid w:val="000F6876"/>
    <w:rsid w:val="00102BEA"/>
    <w:rsid w:val="0010473A"/>
    <w:rsid w:val="00106FBD"/>
    <w:rsid w:val="00116EFF"/>
    <w:rsid w:val="00122F9F"/>
    <w:rsid w:val="00126884"/>
    <w:rsid w:val="00127189"/>
    <w:rsid w:val="00136BFF"/>
    <w:rsid w:val="0014068A"/>
    <w:rsid w:val="00141C5B"/>
    <w:rsid w:val="001436D9"/>
    <w:rsid w:val="00143E11"/>
    <w:rsid w:val="001448A3"/>
    <w:rsid w:val="001478BA"/>
    <w:rsid w:val="00154B0A"/>
    <w:rsid w:val="00155388"/>
    <w:rsid w:val="0015594C"/>
    <w:rsid w:val="00155A3F"/>
    <w:rsid w:val="001600DB"/>
    <w:rsid w:val="00161BD5"/>
    <w:rsid w:val="00172D92"/>
    <w:rsid w:val="00174764"/>
    <w:rsid w:val="00174A92"/>
    <w:rsid w:val="00174CA1"/>
    <w:rsid w:val="00176101"/>
    <w:rsid w:val="001807D9"/>
    <w:rsid w:val="00180D5F"/>
    <w:rsid w:val="00181627"/>
    <w:rsid w:val="00191349"/>
    <w:rsid w:val="0019329F"/>
    <w:rsid w:val="00195589"/>
    <w:rsid w:val="00196C02"/>
    <w:rsid w:val="001A0FDC"/>
    <w:rsid w:val="001A11B6"/>
    <w:rsid w:val="001A51A1"/>
    <w:rsid w:val="001A71CE"/>
    <w:rsid w:val="001B2AEA"/>
    <w:rsid w:val="001B37E4"/>
    <w:rsid w:val="001B5DB1"/>
    <w:rsid w:val="001B6DDF"/>
    <w:rsid w:val="001B7982"/>
    <w:rsid w:val="001B7D20"/>
    <w:rsid w:val="001B7EB8"/>
    <w:rsid w:val="001C00E3"/>
    <w:rsid w:val="001C2DF0"/>
    <w:rsid w:val="001C3CFD"/>
    <w:rsid w:val="001C6099"/>
    <w:rsid w:val="001D0367"/>
    <w:rsid w:val="001D1C2B"/>
    <w:rsid w:val="001D1FA5"/>
    <w:rsid w:val="001D2A83"/>
    <w:rsid w:val="001E18AA"/>
    <w:rsid w:val="001F2F4A"/>
    <w:rsid w:val="001F31C9"/>
    <w:rsid w:val="001F43CB"/>
    <w:rsid w:val="002011C3"/>
    <w:rsid w:val="00204D9A"/>
    <w:rsid w:val="0020609C"/>
    <w:rsid w:val="00212179"/>
    <w:rsid w:val="002134C1"/>
    <w:rsid w:val="00213558"/>
    <w:rsid w:val="00214C62"/>
    <w:rsid w:val="002168BD"/>
    <w:rsid w:val="0021750B"/>
    <w:rsid w:val="00220873"/>
    <w:rsid w:val="002231FA"/>
    <w:rsid w:val="002265AB"/>
    <w:rsid w:val="00230128"/>
    <w:rsid w:val="00231F50"/>
    <w:rsid w:val="002351FF"/>
    <w:rsid w:val="002374F0"/>
    <w:rsid w:val="00245A55"/>
    <w:rsid w:val="002467D2"/>
    <w:rsid w:val="00254062"/>
    <w:rsid w:val="002552E9"/>
    <w:rsid w:val="0025689C"/>
    <w:rsid w:val="00256F75"/>
    <w:rsid w:val="00261E12"/>
    <w:rsid w:val="00263557"/>
    <w:rsid w:val="00270DF0"/>
    <w:rsid w:val="002748BB"/>
    <w:rsid w:val="0027681B"/>
    <w:rsid w:val="002774D5"/>
    <w:rsid w:val="002856AA"/>
    <w:rsid w:val="00286C01"/>
    <w:rsid w:val="002928DB"/>
    <w:rsid w:val="00292D21"/>
    <w:rsid w:val="002A4DEE"/>
    <w:rsid w:val="002B1288"/>
    <w:rsid w:val="002B2264"/>
    <w:rsid w:val="002B36F6"/>
    <w:rsid w:val="002B37F9"/>
    <w:rsid w:val="002B5CFC"/>
    <w:rsid w:val="002B6820"/>
    <w:rsid w:val="002C177C"/>
    <w:rsid w:val="002C48D4"/>
    <w:rsid w:val="002C73DA"/>
    <w:rsid w:val="002D5D22"/>
    <w:rsid w:val="002E2659"/>
    <w:rsid w:val="002E2706"/>
    <w:rsid w:val="002E4323"/>
    <w:rsid w:val="002E5A45"/>
    <w:rsid w:val="002E7DD4"/>
    <w:rsid w:val="002F2617"/>
    <w:rsid w:val="002F58B9"/>
    <w:rsid w:val="003015B1"/>
    <w:rsid w:val="00302075"/>
    <w:rsid w:val="003022A8"/>
    <w:rsid w:val="00303D41"/>
    <w:rsid w:val="003045AB"/>
    <w:rsid w:val="003047C1"/>
    <w:rsid w:val="00307D3B"/>
    <w:rsid w:val="00311DC0"/>
    <w:rsid w:val="00315865"/>
    <w:rsid w:val="00317090"/>
    <w:rsid w:val="00317216"/>
    <w:rsid w:val="00320082"/>
    <w:rsid w:val="0032161B"/>
    <w:rsid w:val="0032303C"/>
    <w:rsid w:val="003267F6"/>
    <w:rsid w:val="00330315"/>
    <w:rsid w:val="0033728D"/>
    <w:rsid w:val="003406BA"/>
    <w:rsid w:val="0034188D"/>
    <w:rsid w:val="00344264"/>
    <w:rsid w:val="00344FC7"/>
    <w:rsid w:val="00345415"/>
    <w:rsid w:val="0035617F"/>
    <w:rsid w:val="00362C59"/>
    <w:rsid w:val="003630DC"/>
    <w:rsid w:val="00364C12"/>
    <w:rsid w:val="003869C2"/>
    <w:rsid w:val="003934F6"/>
    <w:rsid w:val="003941A7"/>
    <w:rsid w:val="003A16AB"/>
    <w:rsid w:val="003A1961"/>
    <w:rsid w:val="003A442E"/>
    <w:rsid w:val="003B1000"/>
    <w:rsid w:val="003B31E8"/>
    <w:rsid w:val="003C0BE8"/>
    <w:rsid w:val="003C2C7D"/>
    <w:rsid w:val="003C3218"/>
    <w:rsid w:val="003C6B60"/>
    <w:rsid w:val="003D016C"/>
    <w:rsid w:val="003D3C9B"/>
    <w:rsid w:val="003E34DB"/>
    <w:rsid w:val="003E5259"/>
    <w:rsid w:val="003E5734"/>
    <w:rsid w:val="003E7B48"/>
    <w:rsid w:val="003F66B8"/>
    <w:rsid w:val="00401AFB"/>
    <w:rsid w:val="00401D28"/>
    <w:rsid w:val="00402D69"/>
    <w:rsid w:val="00410AD8"/>
    <w:rsid w:val="00410F0C"/>
    <w:rsid w:val="00411C32"/>
    <w:rsid w:val="004171D5"/>
    <w:rsid w:val="00417C77"/>
    <w:rsid w:val="004241BD"/>
    <w:rsid w:val="00426B84"/>
    <w:rsid w:val="00426D84"/>
    <w:rsid w:val="00427346"/>
    <w:rsid w:val="00446225"/>
    <w:rsid w:val="00450732"/>
    <w:rsid w:val="00451FAE"/>
    <w:rsid w:val="0045388B"/>
    <w:rsid w:val="0046137B"/>
    <w:rsid w:val="00462729"/>
    <w:rsid w:val="00463C40"/>
    <w:rsid w:val="00467ED7"/>
    <w:rsid w:val="004730D4"/>
    <w:rsid w:val="004765E0"/>
    <w:rsid w:val="004770A6"/>
    <w:rsid w:val="0048147C"/>
    <w:rsid w:val="00481BF2"/>
    <w:rsid w:val="00482EA1"/>
    <w:rsid w:val="004849AE"/>
    <w:rsid w:val="00485C1D"/>
    <w:rsid w:val="00486968"/>
    <w:rsid w:val="00486A98"/>
    <w:rsid w:val="00487362"/>
    <w:rsid w:val="00495F85"/>
    <w:rsid w:val="0049642C"/>
    <w:rsid w:val="00497E2C"/>
    <w:rsid w:val="004A0682"/>
    <w:rsid w:val="004A323F"/>
    <w:rsid w:val="004A4BD7"/>
    <w:rsid w:val="004A55CA"/>
    <w:rsid w:val="004A5DEC"/>
    <w:rsid w:val="004B1E38"/>
    <w:rsid w:val="004B2365"/>
    <w:rsid w:val="004C1280"/>
    <w:rsid w:val="004C6137"/>
    <w:rsid w:val="004D0699"/>
    <w:rsid w:val="004D5710"/>
    <w:rsid w:val="004D5F4B"/>
    <w:rsid w:val="004D6B92"/>
    <w:rsid w:val="004E0113"/>
    <w:rsid w:val="004E0B47"/>
    <w:rsid w:val="004E16F6"/>
    <w:rsid w:val="004E26F7"/>
    <w:rsid w:val="004E40EF"/>
    <w:rsid w:val="004F039D"/>
    <w:rsid w:val="004F2AFD"/>
    <w:rsid w:val="004F2BF9"/>
    <w:rsid w:val="004F3D4D"/>
    <w:rsid w:val="00500FB2"/>
    <w:rsid w:val="00502641"/>
    <w:rsid w:val="00502883"/>
    <w:rsid w:val="00504321"/>
    <w:rsid w:val="00513EC9"/>
    <w:rsid w:val="00517042"/>
    <w:rsid w:val="00520431"/>
    <w:rsid w:val="005211DB"/>
    <w:rsid w:val="00521E95"/>
    <w:rsid w:val="00523E51"/>
    <w:rsid w:val="00526EDC"/>
    <w:rsid w:val="00533561"/>
    <w:rsid w:val="00535D0A"/>
    <w:rsid w:val="00540DAD"/>
    <w:rsid w:val="00540FF9"/>
    <w:rsid w:val="005425FE"/>
    <w:rsid w:val="00544113"/>
    <w:rsid w:val="00544F43"/>
    <w:rsid w:val="00546C85"/>
    <w:rsid w:val="005533DC"/>
    <w:rsid w:val="0055383E"/>
    <w:rsid w:val="00556D54"/>
    <w:rsid w:val="0056072C"/>
    <w:rsid w:val="005707E1"/>
    <w:rsid w:val="00576EF1"/>
    <w:rsid w:val="00580550"/>
    <w:rsid w:val="0058184F"/>
    <w:rsid w:val="005826EC"/>
    <w:rsid w:val="00582B9F"/>
    <w:rsid w:val="00584A31"/>
    <w:rsid w:val="00585341"/>
    <w:rsid w:val="00590BAF"/>
    <w:rsid w:val="0059421C"/>
    <w:rsid w:val="00596086"/>
    <w:rsid w:val="005A160B"/>
    <w:rsid w:val="005A5370"/>
    <w:rsid w:val="005A5F25"/>
    <w:rsid w:val="005B2F27"/>
    <w:rsid w:val="005B322B"/>
    <w:rsid w:val="005B3237"/>
    <w:rsid w:val="005B64B6"/>
    <w:rsid w:val="005B7065"/>
    <w:rsid w:val="005C107D"/>
    <w:rsid w:val="005C3EC4"/>
    <w:rsid w:val="005C62B7"/>
    <w:rsid w:val="005C7A35"/>
    <w:rsid w:val="005D45D0"/>
    <w:rsid w:val="005D79C8"/>
    <w:rsid w:val="005E1E68"/>
    <w:rsid w:val="005E4C33"/>
    <w:rsid w:val="005E5868"/>
    <w:rsid w:val="005E626D"/>
    <w:rsid w:val="005E7F63"/>
    <w:rsid w:val="005F0006"/>
    <w:rsid w:val="005F54BD"/>
    <w:rsid w:val="006025D4"/>
    <w:rsid w:val="0060422B"/>
    <w:rsid w:val="00605C21"/>
    <w:rsid w:val="00613950"/>
    <w:rsid w:val="00613CD9"/>
    <w:rsid w:val="006142CB"/>
    <w:rsid w:val="00616FAC"/>
    <w:rsid w:val="00620943"/>
    <w:rsid w:val="006211EB"/>
    <w:rsid w:val="006221F8"/>
    <w:rsid w:val="00623E11"/>
    <w:rsid w:val="00624E35"/>
    <w:rsid w:val="00632B48"/>
    <w:rsid w:val="00634381"/>
    <w:rsid w:val="006415BC"/>
    <w:rsid w:val="00645457"/>
    <w:rsid w:val="00645DF5"/>
    <w:rsid w:val="00646ED5"/>
    <w:rsid w:val="00647234"/>
    <w:rsid w:val="00652B0E"/>
    <w:rsid w:val="006579AA"/>
    <w:rsid w:val="00657BFA"/>
    <w:rsid w:val="006673A0"/>
    <w:rsid w:val="006679F9"/>
    <w:rsid w:val="00672370"/>
    <w:rsid w:val="00672EC7"/>
    <w:rsid w:val="0067736D"/>
    <w:rsid w:val="006803CD"/>
    <w:rsid w:val="00682152"/>
    <w:rsid w:val="006872AA"/>
    <w:rsid w:val="00692CD3"/>
    <w:rsid w:val="00692FA5"/>
    <w:rsid w:val="00693881"/>
    <w:rsid w:val="0069719B"/>
    <w:rsid w:val="006A6B70"/>
    <w:rsid w:val="006B3868"/>
    <w:rsid w:val="006C79AF"/>
    <w:rsid w:val="006C7A60"/>
    <w:rsid w:val="006D38A1"/>
    <w:rsid w:val="006D3C0E"/>
    <w:rsid w:val="006D3D09"/>
    <w:rsid w:val="006D5BB9"/>
    <w:rsid w:val="006E3702"/>
    <w:rsid w:val="006E5C82"/>
    <w:rsid w:val="006E6EE3"/>
    <w:rsid w:val="006E72F1"/>
    <w:rsid w:val="0070437E"/>
    <w:rsid w:val="007070D9"/>
    <w:rsid w:val="00712753"/>
    <w:rsid w:val="00712F30"/>
    <w:rsid w:val="00715FE0"/>
    <w:rsid w:val="00716CD3"/>
    <w:rsid w:val="007178AA"/>
    <w:rsid w:val="007207D9"/>
    <w:rsid w:val="00722201"/>
    <w:rsid w:val="00723357"/>
    <w:rsid w:val="00724B2F"/>
    <w:rsid w:val="00730F31"/>
    <w:rsid w:val="00734ABD"/>
    <w:rsid w:val="00740AA9"/>
    <w:rsid w:val="00745FA5"/>
    <w:rsid w:val="00752664"/>
    <w:rsid w:val="00756FC2"/>
    <w:rsid w:val="0075715C"/>
    <w:rsid w:val="007631AA"/>
    <w:rsid w:val="0076431E"/>
    <w:rsid w:val="0076773A"/>
    <w:rsid w:val="007736E6"/>
    <w:rsid w:val="00780DC0"/>
    <w:rsid w:val="00787D5B"/>
    <w:rsid w:val="00793F56"/>
    <w:rsid w:val="00796478"/>
    <w:rsid w:val="007978C3"/>
    <w:rsid w:val="007A7EAD"/>
    <w:rsid w:val="007B5FF0"/>
    <w:rsid w:val="007B760A"/>
    <w:rsid w:val="007C0AB0"/>
    <w:rsid w:val="007C2491"/>
    <w:rsid w:val="007C287A"/>
    <w:rsid w:val="007C6AB3"/>
    <w:rsid w:val="007C6CDE"/>
    <w:rsid w:val="007C7512"/>
    <w:rsid w:val="007D2576"/>
    <w:rsid w:val="007D3BE4"/>
    <w:rsid w:val="007E3360"/>
    <w:rsid w:val="007E53BF"/>
    <w:rsid w:val="007E583B"/>
    <w:rsid w:val="007F67DE"/>
    <w:rsid w:val="007F7FEA"/>
    <w:rsid w:val="00802B86"/>
    <w:rsid w:val="00804166"/>
    <w:rsid w:val="00813C81"/>
    <w:rsid w:val="008151DF"/>
    <w:rsid w:val="0081753F"/>
    <w:rsid w:val="0082226A"/>
    <w:rsid w:val="00824C5E"/>
    <w:rsid w:val="00831BBB"/>
    <w:rsid w:val="0083207B"/>
    <w:rsid w:val="00844F3C"/>
    <w:rsid w:val="00853856"/>
    <w:rsid w:val="00856EC3"/>
    <w:rsid w:val="008578DE"/>
    <w:rsid w:val="008613FF"/>
    <w:rsid w:val="008716F6"/>
    <w:rsid w:val="00877C7F"/>
    <w:rsid w:val="00880DF8"/>
    <w:rsid w:val="008812C3"/>
    <w:rsid w:val="008842CF"/>
    <w:rsid w:val="00884655"/>
    <w:rsid w:val="00885D11"/>
    <w:rsid w:val="0089293F"/>
    <w:rsid w:val="00895CD7"/>
    <w:rsid w:val="00896B39"/>
    <w:rsid w:val="008A3E67"/>
    <w:rsid w:val="008A5933"/>
    <w:rsid w:val="008A5F96"/>
    <w:rsid w:val="008A6DCA"/>
    <w:rsid w:val="008B33E2"/>
    <w:rsid w:val="008B49C4"/>
    <w:rsid w:val="008B5D00"/>
    <w:rsid w:val="008B60F4"/>
    <w:rsid w:val="008C02D6"/>
    <w:rsid w:val="008C41CC"/>
    <w:rsid w:val="008C5A6B"/>
    <w:rsid w:val="008D3088"/>
    <w:rsid w:val="008D59EE"/>
    <w:rsid w:val="008D5DB2"/>
    <w:rsid w:val="008D6002"/>
    <w:rsid w:val="008E1273"/>
    <w:rsid w:val="008E20CB"/>
    <w:rsid w:val="008E5C9C"/>
    <w:rsid w:val="008E64AE"/>
    <w:rsid w:val="008F0161"/>
    <w:rsid w:val="008F20B7"/>
    <w:rsid w:val="00900F86"/>
    <w:rsid w:val="00902F5B"/>
    <w:rsid w:val="00911137"/>
    <w:rsid w:val="00911A40"/>
    <w:rsid w:val="009125DD"/>
    <w:rsid w:val="00912E38"/>
    <w:rsid w:val="00920BF6"/>
    <w:rsid w:val="00923C3A"/>
    <w:rsid w:val="00925C50"/>
    <w:rsid w:val="00931575"/>
    <w:rsid w:val="00932304"/>
    <w:rsid w:val="00932786"/>
    <w:rsid w:val="009331B3"/>
    <w:rsid w:val="0093617D"/>
    <w:rsid w:val="00941215"/>
    <w:rsid w:val="009413E5"/>
    <w:rsid w:val="009449D1"/>
    <w:rsid w:val="00946167"/>
    <w:rsid w:val="0094653E"/>
    <w:rsid w:val="009503F3"/>
    <w:rsid w:val="00951998"/>
    <w:rsid w:val="00952307"/>
    <w:rsid w:val="0095426C"/>
    <w:rsid w:val="00955209"/>
    <w:rsid w:val="00956680"/>
    <w:rsid w:val="0096120D"/>
    <w:rsid w:val="00961249"/>
    <w:rsid w:val="0096165B"/>
    <w:rsid w:val="00963DB7"/>
    <w:rsid w:val="00964210"/>
    <w:rsid w:val="0096682A"/>
    <w:rsid w:val="00976C57"/>
    <w:rsid w:val="00977985"/>
    <w:rsid w:val="00980167"/>
    <w:rsid w:val="00982489"/>
    <w:rsid w:val="00983632"/>
    <w:rsid w:val="00984CB3"/>
    <w:rsid w:val="0098555B"/>
    <w:rsid w:val="00986F43"/>
    <w:rsid w:val="00991CCA"/>
    <w:rsid w:val="00992F3F"/>
    <w:rsid w:val="009A10DD"/>
    <w:rsid w:val="009A150E"/>
    <w:rsid w:val="009A2481"/>
    <w:rsid w:val="009B335C"/>
    <w:rsid w:val="009B5D29"/>
    <w:rsid w:val="009B6471"/>
    <w:rsid w:val="009B69D9"/>
    <w:rsid w:val="009B6D9C"/>
    <w:rsid w:val="009C2DA4"/>
    <w:rsid w:val="009C7029"/>
    <w:rsid w:val="009D10A9"/>
    <w:rsid w:val="009D7224"/>
    <w:rsid w:val="009E4F57"/>
    <w:rsid w:val="009E5D6E"/>
    <w:rsid w:val="009F5FA1"/>
    <w:rsid w:val="009F6A59"/>
    <w:rsid w:val="00A00F93"/>
    <w:rsid w:val="00A02B24"/>
    <w:rsid w:val="00A0613B"/>
    <w:rsid w:val="00A06479"/>
    <w:rsid w:val="00A10614"/>
    <w:rsid w:val="00A24831"/>
    <w:rsid w:val="00A311A0"/>
    <w:rsid w:val="00A33F6A"/>
    <w:rsid w:val="00A34D11"/>
    <w:rsid w:val="00A36BC0"/>
    <w:rsid w:val="00A4364E"/>
    <w:rsid w:val="00A437B9"/>
    <w:rsid w:val="00A4478F"/>
    <w:rsid w:val="00A53524"/>
    <w:rsid w:val="00A548FF"/>
    <w:rsid w:val="00A56C53"/>
    <w:rsid w:val="00A646C8"/>
    <w:rsid w:val="00A6572E"/>
    <w:rsid w:val="00A65AE5"/>
    <w:rsid w:val="00A67C37"/>
    <w:rsid w:val="00A7072F"/>
    <w:rsid w:val="00A70AF5"/>
    <w:rsid w:val="00A74A3A"/>
    <w:rsid w:val="00A927A9"/>
    <w:rsid w:val="00A92813"/>
    <w:rsid w:val="00A9543E"/>
    <w:rsid w:val="00AA37C7"/>
    <w:rsid w:val="00AA6E68"/>
    <w:rsid w:val="00AA78EC"/>
    <w:rsid w:val="00AA7DAE"/>
    <w:rsid w:val="00AB09D3"/>
    <w:rsid w:val="00AB19CB"/>
    <w:rsid w:val="00AB577F"/>
    <w:rsid w:val="00AB58A9"/>
    <w:rsid w:val="00AB7BA1"/>
    <w:rsid w:val="00AC4402"/>
    <w:rsid w:val="00AC782D"/>
    <w:rsid w:val="00AD0021"/>
    <w:rsid w:val="00AD07A4"/>
    <w:rsid w:val="00AD3ACE"/>
    <w:rsid w:val="00AD7089"/>
    <w:rsid w:val="00AD7DB2"/>
    <w:rsid w:val="00AE3A0C"/>
    <w:rsid w:val="00AE63D2"/>
    <w:rsid w:val="00AE7A0B"/>
    <w:rsid w:val="00AF4367"/>
    <w:rsid w:val="00B0097D"/>
    <w:rsid w:val="00B07AF7"/>
    <w:rsid w:val="00B10365"/>
    <w:rsid w:val="00B12230"/>
    <w:rsid w:val="00B15579"/>
    <w:rsid w:val="00B20288"/>
    <w:rsid w:val="00B2141A"/>
    <w:rsid w:val="00B220D4"/>
    <w:rsid w:val="00B27063"/>
    <w:rsid w:val="00B300EC"/>
    <w:rsid w:val="00B32019"/>
    <w:rsid w:val="00B32AB8"/>
    <w:rsid w:val="00B335BD"/>
    <w:rsid w:val="00B36C09"/>
    <w:rsid w:val="00B37458"/>
    <w:rsid w:val="00B377EB"/>
    <w:rsid w:val="00B40678"/>
    <w:rsid w:val="00B43E8A"/>
    <w:rsid w:val="00B45F31"/>
    <w:rsid w:val="00B53ED0"/>
    <w:rsid w:val="00B55EB2"/>
    <w:rsid w:val="00B5632A"/>
    <w:rsid w:val="00B56447"/>
    <w:rsid w:val="00B6542D"/>
    <w:rsid w:val="00B655D1"/>
    <w:rsid w:val="00B65DE8"/>
    <w:rsid w:val="00B66F9D"/>
    <w:rsid w:val="00B6730B"/>
    <w:rsid w:val="00B673FF"/>
    <w:rsid w:val="00B7049E"/>
    <w:rsid w:val="00B707EA"/>
    <w:rsid w:val="00B7197B"/>
    <w:rsid w:val="00B736F1"/>
    <w:rsid w:val="00B75D6F"/>
    <w:rsid w:val="00B8276E"/>
    <w:rsid w:val="00B83E2D"/>
    <w:rsid w:val="00B853C0"/>
    <w:rsid w:val="00B92155"/>
    <w:rsid w:val="00BA098A"/>
    <w:rsid w:val="00BA54FC"/>
    <w:rsid w:val="00BA5EDE"/>
    <w:rsid w:val="00BA678E"/>
    <w:rsid w:val="00BA6AE3"/>
    <w:rsid w:val="00BB1E23"/>
    <w:rsid w:val="00BB3F6E"/>
    <w:rsid w:val="00BB49D2"/>
    <w:rsid w:val="00BC32CC"/>
    <w:rsid w:val="00BC3F69"/>
    <w:rsid w:val="00BD425A"/>
    <w:rsid w:val="00BD4CE5"/>
    <w:rsid w:val="00BE38F7"/>
    <w:rsid w:val="00BE42FC"/>
    <w:rsid w:val="00BE5263"/>
    <w:rsid w:val="00BF046F"/>
    <w:rsid w:val="00BF4895"/>
    <w:rsid w:val="00BF6CE4"/>
    <w:rsid w:val="00BF7466"/>
    <w:rsid w:val="00C053B0"/>
    <w:rsid w:val="00C0586B"/>
    <w:rsid w:val="00C063BB"/>
    <w:rsid w:val="00C1319C"/>
    <w:rsid w:val="00C140AA"/>
    <w:rsid w:val="00C15E17"/>
    <w:rsid w:val="00C15FC9"/>
    <w:rsid w:val="00C22C5F"/>
    <w:rsid w:val="00C23F14"/>
    <w:rsid w:val="00C24C75"/>
    <w:rsid w:val="00C326DD"/>
    <w:rsid w:val="00C346E3"/>
    <w:rsid w:val="00C3537C"/>
    <w:rsid w:val="00C36870"/>
    <w:rsid w:val="00C51540"/>
    <w:rsid w:val="00C533FF"/>
    <w:rsid w:val="00C539B3"/>
    <w:rsid w:val="00C54E3E"/>
    <w:rsid w:val="00C61088"/>
    <w:rsid w:val="00C658D3"/>
    <w:rsid w:val="00C71701"/>
    <w:rsid w:val="00C73BF2"/>
    <w:rsid w:val="00C7421C"/>
    <w:rsid w:val="00C75F21"/>
    <w:rsid w:val="00C821EB"/>
    <w:rsid w:val="00C85103"/>
    <w:rsid w:val="00C85696"/>
    <w:rsid w:val="00C910BA"/>
    <w:rsid w:val="00C911B9"/>
    <w:rsid w:val="00C93410"/>
    <w:rsid w:val="00C93445"/>
    <w:rsid w:val="00C949C6"/>
    <w:rsid w:val="00C94F31"/>
    <w:rsid w:val="00C973F7"/>
    <w:rsid w:val="00CB11BA"/>
    <w:rsid w:val="00CB3E0F"/>
    <w:rsid w:val="00CB4CC5"/>
    <w:rsid w:val="00CB6EB9"/>
    <w:rsid w:val="00CB780C"/>
    <w:rsid w:val="00CC02A7"/>
    <w:rsid w:val="00CC21DF"/>
    <w:rsid w:val="00CC22A7"/>
    <w:rsid w:val="00CC4010"/>
    <w:rsid w:val="00CC48C4"/>
    <w:rsid w:val="00CC4A29"/>
    <w:rsid w:val="00CC52E4"/>
    <w:rsid w:val="00CD2E90"/>
    <w:rsid w:val="00CE303A"/>
    <w:rsid w:val="00CE5A69"/>
    <w:rsid w:val="00CE5EF4"/>
    <w:rsid w:val="00CF1029"/>
    <w:rsid w:val="00CF1BD0"/>
    <w:rsid w:val="00CF1F4F"/>
    <w:rsid w:val="00CF35EF"/>
    <w:rsid w:val="00CF4451"/>
    <w:rsid w:val="00CF47C5"/>
    <w:rsid w:val="00CF5985"/>
    <w:rsid w:val="00CF6105"/>
    <w:rsid w:val="00CF742E"/>
    <w:rsid w:val="00D03FB8"/>
    <w:rsid w:val="00D06468"/>
    <w:rsid w:val="00D104DB"/>
    <w:rsid w:val="00D1689A"/>
    <w:rsid w:val="00D178A6"/>
    <w:rsid w:val="00D17CF4"/>
    <w:rsid w:val="00D22F31"/>
    <w:rsid w:val="00D26BB0"/>
    <w:rsid w:val="00D274DD"/>
    <w:rsid w:val="00D27A31"/>
    <w:rsid w:val="00D31095"/>
    <w:rsid w:val="00D33570"/>
    <w:rsid w:val="00D40F67"/>
    <w:rsid w:val="00D456A4"/>
    <w:rsid w:val="00D504A6"/>
    <w:rsid w:val="00D50E66"/>
    <w:rsid w:val="00D5104E"/>
    <w:rsid w:val="00D51140"/>
    <w:rsid w:val="00D51732"/>
    <w:rsid w:val="00D667BE"/>
    <w:rsid w:val="00D72354"/>
    <w:rsid w:val="00D74DEE"/>
    <w:rsid w:val="00D75BD2"/>
    <w:rsid w:val="00D77E91"/>
    <w:rsid w:val="00D82772"/>
    <w:rsid w:val="00D87C4A"/>
    <w:rsid w:val="00D948A7"/>
    <w:rsid w:val="00DA16A0"/>
    <w:rsid w:val="00DA4909"/>
    <w:rsid w:val="00DA5275"/>
    <w:rsid w:val="00DA67EE"/>
    <w:rsid w:val="00DA7674"/>
    <w:rsid w:val="00DB0C68"/>
    <w:rsid w:val="00DB2BD5"/>
    <w:rsid w:val="00DB55A5"/>
    <w:rsid w:val="00DC2F30"/>
    <w:rsid w:val="00DD5325"/>
    <w:rsid w:val="00DD58C2"/>
    <w:rsid w:val="00DE1572"/>
    <w:rsid w:val="00DE4AEC"/>
    <w:rsid w:val="00DE66B9"/>
    <w:rsid w:val="00DE6DBB"/>
    <w:rsid w:val="00DF029B"/>
    <w:rsid w:val="00DF3B9C"/>
    <w:rsid w:val="00DF5246"/>
    <w:rsid w:val="00DF7EE7"/>
    <w:rsid w:val="00E01C38"/>
    <w:rsid w:val="00E106B5"/>
    <w:rsid w:val="00E11701"/>
    <w:rsid w:val="00E13C88"/>
    <w:rsid w:val="00E20FDB"/>
    <w:rsid w:val="00E22F5E"/>
    <w:rsid w:val="00E2345E"/>
    <w:rsid w:val="00E247DA"/>
    <w:rsid w:val="00E30991"/>
    <w:rsid w:val="00E4014B"/>
    <w:rsid w:val="00E44434"/>
    <w:rsid w:val="00E47724"/>
    <w:rsid w:val="00E50390"/>
    <w:rsid w:val="00E51D48"/>
    <w:rsid w:val="00E5342E"/>
    <w:rsid w:val="00E6141E"/>
    <w:rsid w:val="00E61590"/>
    <w:rsid w:val="00E622B7"/>
    <w:rsid w:val="00E64054"/>
    <w:rsid w:val="00E66C6F"/>
    <w:rsid w:val="00E67E8F"/>
    <w:rsid w:val="00E72B02"/>
    <w:rsid w:val="00E822B3"/>
    <w:rsid w:val="00E85BF7"/>
    <w:rsid w:val="00E86085"/>
    <w:rsid w:val="00E86F2B"/>
    <w:rsid w:val="00E87CAD"/>
    <w:rsid w:val="00E91027"/>
    <w:rsid w:val="00E91466"/>
    <w:rsid w:val="00E9263E"/>
    <w:rsid w:val="00E95004"/>
    <w:rsid w:val="00E967C5"/>
    <w:rsid w:val="00EA0D67"/>
    <w:rsid w:val="00EA54EE"/>
    <w:rsid w:val="00EB0EA0"/>
    <w:rsid w:val="00EB382C"/>
    <w:rsid w:val="00EB4303"/>
    <w:rsid w:val="00EB5688"/>
    <w:rsid w:val="00EB5D46"/>
    <w:rsid w:val="00EB6B75"/>
    <w:rsid w:val="00EC0EB4"/>
    <w:rsid w:val="00EC141A"/>
    <w:rsid w:val="00EC190D"/>
    <w:rsid w:val="00EE0D96"/>
    <w:rsid w:val="00EE40B1"/>
    <w:rsid w:val="00EE7C82"/>
    <w:rsid w:val="00EF003E"/>
    <w:rsid w:val="00EF5185"/>
    <w:rsid w:val="00F02008"/>
    <w:rsid w:val="00F024C1"/>
    <w:rsid w:val="00F02C00"/>
    <w:rsid w:val="00F05067"/>
    <w:rsid w:val="00F11638"/>
    <w:rsid w:val="00F151B0"/>
    <w:rsid w:val="00F153A6"/>
    <w:rsid w:val="00F16B60"/>
    <w:rsid w:val="00F211C7"/>
    <w:rsid w:val="00F228C4"/>
    <w:rsid w:val="00F2457A"/>
    <w:rsid w:val="00F31455"/>
    <w:rsid w:val="00F33CAB"/>
    <w:rsid w:val="00F37560"/>
    <w:rsid w:val="00F41C53"/>
    <w:rsid w:val="00F45758"/>
    <w:rsid w:val="00F5240D"/>
    <w:rsid w:val="00F5381A"/>
    <w:rsid w:val="00F54EDB"/>
    <w:rsid w:val="00F5752A"/>
    <w:rsid w:val="00F614F6"/>
    <w:rsid w:val="00F62F23"/>
    <w:rsid w:val="00F66478"/>
    <w:rsid w:val="00F66545"/>
    <w:rsid w:val="00F66BF4"/>
    <w:rsid w:val="00F70BB4"/>
    <w:rsid w:val="00F728D3"/>
    <w:rsid w:val="00F76D75"/>
    <w:rsid w:val="00F7792B"/>
    <w:rsid w:val="00F91D75"/>
    <w:rsid w:val="00F94707"/>
    <w:rsid w:val="00F94C0C"/>
    <w:rsid w:val="00F979ED"/>
    <w:rsid w:val="00FA5AFD"/>
    <w:rsid w:val="00FA6D98"/>
    <w:rsid w:val="00FB4012"/>
    <w:rsid w:val="00FB613E"/>
    <w:rsid w:val="00FC1DDC"/>
    <w:rsid w:val="00FC2854"/>
    <w:rsid w:val="00FC522A"/>
    <w:rsid w:val="00FD58E2"/>
    <w:rsid w:val="00FD7168"/>
    <w:rsid w:val="00FD7717"/>
    <w:rsid w:val="00FE2F25"/>
    <w:rsid w:val="00FE5551"/>
    <w:rsid w:val="00FE7C13"/>
    <w:rsid w:val="00FE7C55"/>
    <w:rsid w:val="00FF0E8C"/>
    <w:rsid w:val="00FF45B9"/>
    <w:rsid w:val="00FF6319"/>
    <w:rsid w:val="00FF6565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1C1A82DC"/>
  <w15:docId w15:val="{03BEB498-8FD3-40B8-9D6A-2332A93CC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74F0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125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97798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E51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E2706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4D6B92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4D6B92"/>
    <w:pPr>
      <w:spacing w:after="100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CC52E4"/>
  </w:style>
  <w:style w:type="character" w:customStyle="1" w:styleId="Nadpis3Char">
    <w:name w:val="Nadpis 3 Char"/>
    <w:basedOn w:val="Standardnpsmoodstavce"/>
    <w:link w:val="Nadpis3"/>
    <w:uiPriority w:val="9"/>
    <w:rsid w:val="009125D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EC0EB4"/>
    <w:pPr>
      <w:tabs>
        <w:tab w:val="right" w:leader="dot" w:pos="9062"/>
      </w:tabs>
      <w:spacing w:after="100"/>
      <w:ind w:left="440"/>
    </w:pPr>
    <w:rPr>
      <w:b/>
      <w:bCs/>
      <w:noProof/>
    </w:rPr>
  </w:style>
  <w:style w:type="character" w:styleId="Nevyeenzmnka">
    <w:name w:val="Unresolved Mention"/>
    <w:basedOn w:val="Standardnpsmoodstavce"/>
    <w:uiPriority w:val="99"/>
    <w:semiHidden/>
    <w:unhideWhenUsed/>
    <w:rsid w:val="009A150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22C5F"/>
    <w:rPr>
      <w:color w:val="800080" w:themeColor="followedHyperlink"/>
      <w:u w:val="single"/>
    </w:rPr>
  </w:style>
  <w:style w:type="paragraph" w:styleId="Zkladntext">
    <w:name w:val="Body Text"/>
    <w:basedOn w:val="Normln"/>
    <w:link w:val="ZkladntextChar"/>
    <w:rsid w:val="00624E35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24E35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table" w:customStyle="1" w:styleId="TableNormal">
    <w:name w:val="Table Normal"/>
    <w:uiPriority w:val="2"/>
    <w:semiHidden/>
    <w:unhideWhenUsed/>
    <w:qFormat/>
    <w:rsid w:val="00D948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D948A7"/>
    <w:pPr>
      <w:widowControl w:val="0"/>
      <w:autoSpaceDE w:val="0"/>
      <w:autoSpaceDN w:val="0"/>
      <w:spacing w:after="0" w:line="240" w:lineRule="auto"/>
      <w:ind w:left="121"/>
    </w:pPr>
    <w:rPr>
      <w:rFonts w:ascii="Calibri" w:eastAsia="Calibri" w:hAnsi="Calibri" w:cs="Calibri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28891-F11B-4AC1-BB71-8F076EB3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33</Pages>
  <Words>3116</Words>
  <Characters>18666</Characters>
  <Application>Microsoft Office Word</Application>
  <DocSecurity>0</DocSecurity>
  <Lines>434</Lines>
  <Paragraphs>242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Šašmová Miroslava Ing. (MPSV)</dc:creator>
  <cp:keywords/>
  <dc:description/>
  <cp:lastModifiedBy>Gavlasová Kateřina Mgr. (MPSV)</cp:lastModifiedBy>
  <cp:revision>3</cp:revision>
  <cp:lastPrinted>2022-06-30T12:57:00Z</cp:lastPrinted>
  <dcterms:created xsi:type="dcterms:W3CDTF">2022-09-26T13:38:00Z</dcterms:created>
  <dcterms:modified xsi:type="dcterms:W3CDTF">2022-09-27T06:09:00Z</dcterms:modified>
</cp:coreProperties>
</file>