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BFE" w:rsidRDefault="00824BFE"/>
    <w:p w:rsidR="00824BFE" w:rsidRPr="00F4673B" w:rsidRDefault="0056598A" w:rsidP="0056598A">
      <w:pPr>
        <w:pStyle w:val="Zkladntext"/>
        <w:spacing w:line="280" w:lineRule="atLeast"/>
        <w:ind w:right="1"/>
        <w:jc w:val="right"/>
        <w:rPr>
          <w:rFonts w:asciiTheme="minorHAnsi" w:hAnsiTheme="minorHAnsi" w:cstheme="minorHAnsi"/>
          <w:b w:val="0"/>
          <w:bCs w:val="0"/>
        </w:rPr>
      </w:pPr>
      <w:r>
        <w:rPr>
          <w:rFonts w:ascii="Book Antiqua" w:hAnsi="Book Antiqua"/>
          <w:b w:val="0"/>
          <w:bCs w:val="0"/>
        </w:rPr>
        <w:t xml:space="preserve">          </w:t>
      </w:r>
      <w:r w:rsidR="000E4512">
        <w:rPr>
          <w:rFonts w:asciiTheme="minorHAnsi" w:hAnsiTheme="minorHAnsi" w:cstheme="minorHAnsi"/>
          <w:b w:val="0"/>
          <w:bCs w:val="0"/>
        </w:rPr>
        <w:t xml:space="preserve">Příloha č. </w:t>
      </w:r>
      <w:r w:rsidR="00884E4F">
        <w:rPr>
          <w:rFonts w:asciiTheme="minorHAnsi" w:hAnsiTheme="minorHAnsi" w:cstheme="minorHAnsi"/>
          <w:b w:val="0"/>
          <w:bCs w:val="0"/>
        </w:rPr>
        <w:t>3</w:t>
      </w:r>
      <w:r w:rsidR="00E871FF">
        <w:rPr>
          <w:rFonts w:asciiTheme="minorHAnsi" w:hAnsiTheme="minorHAnsi" w:cstheme="minorHAnsi"/>
          <w:b w:val="0"/>
          <w:bCs w:val="0"/>
        </w:rPr>
        <w:t xml:space="preserve"> z</w:t>
      </w:r>
      <w:r w:rsidRPr="00F4673B">
        <w:rPr>
          <w:rFonts w:asciiTheme="minorHAnsi" w:hAnsiTheme="minorHAnsi" w:cstheme="minorHAnsi"/>
          <w:b w:val="0"/>
          <w:bCs w:val="0"/>
        </w:rPr>
        <w:t>adávací dokumentace</w:t>
      </w:r>
      <w:r w:rsidR="00824BFE" w:rsidRPr="00F4673B">
        <w:rPr>
          <w:rFonts w:asciiTheme="minorHAnsi" w:hAnsiTheme="minorHAnsi" w:cstheme="minorHAnsi"/>
          <w:b w:val="0"/>
          <w:bCs w:val="0"/>
        </w:rPr>
        <w:t xml:space="preserve"> </w:t>
      </w:r>
    </w:p>
    <w:p w:rsidR="00824BFE" w:rsidRDefault="00824BFE" w:rsidP="00824BFE">
      <w:pPr>
        <w:pStyle w:val="Zkladntext"/>
        <w:spacing w:line="280" w:lineRule="atLeast"/>
        <w:rPr>
          <w:rFonts w:ascii="Book Antiqua" w:hAnsi="Book Antiqua" w:cs="Arial"/>
          <w:bCs w:val="0"/>
          <w:sz w:val="32"/>
          <w:szCs w:val="32"/>
        </w:rPr>
      </w:pPr>
    </w:p>
    <w:tbl>
      <w:tblPr>
        <w:tblW w:w="1026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0"/>
        <w:gridCol w:w="1063"/>
        <w:gridCol w:w="647"/>
        <w:gridCol w:w="1710"/>
        <w:gridCol w:w="3420"/>
      </w:tblGrid>
      <w:tr w:rsidR="00824BFE" w:rsidTr="00824BFE">
        <w:trPr>
          <w:cantSplit/>
        </w:trPr>
        <w:tc>
          <w:tcPr>
            <w:tcW w:w="10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FE" w:rsidRDefault="00824BFE">
            <w:pPr>
              <w:rPr>
                <w:rFonts w:ascii="Book Antiqua" w:hAnsi="Book Antiqua" w:cs="Arial"/>
              </w:rPr>
            </w:pPr>
            <w:bookmarkStart w:id="0" w:name="_GoBack"/>
            <w:bookmarkEnd w:id="0"/>
          </w:p>
          <w:p w:rsidR="00824BFE" w:rsidRDefault="00824BFE">
            <w:pPr>
              <w:pStyle w:val="Nadpis8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KRYCÍ LIST NABÍDKY</w:t>
            </w:r>
          </w:p>
          <w:p w:rsidR="00824BFE" w:rsidRDefault="00824BFE">
            <w:pPr>
              <w:rPr>
                <w:rFonts w:ascii="Book Antiqua" w:hAnsi="Book Antiqua" w:cs="Arial"/>
              </w:rPr>
            </w:pPr>
          </w:p>
        </w:tc>
      </w:tr>
      <w:tr w:rsidR="00824BFE" w:rsidTr="00824BFE">
        <w:trPr>
          <w:cantSplit/>
        </w:trPr>
        <w:tc>
          <w:tcPr>
            <w:tcW w:w="10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BFE" w:rsidRDefault="00824BFE">
            <w:pPr>
              <w:jc w:val="center"/>
              <w:rPr>
                <w:rFonts w:ascii="Book Antiqua" w:hAnsi="Book Antiqua" w:cs="Arial"/>
                <w:b/>
              </w:rPr>
            </w:pPr>
            <w:r>
              <w:rPr>
                <w:rFonts w:ascii="Book Antiqua" w:hAnsi="Book Antiqua" w:cs="Arial"/>
                <w:b/>
              </w:rPr>
              <w:t>1. Veřejná zakázka</w:t>
            </w:r>
          </w:p>
        </w:tc>
      </w:tr>
      <w:tr w:rsidR="00824BFE" w:rsidTr="00824BFE">
        <w:trPr>
          <w:cantSplit/>
        </w:trPr>
        <w:tc>
          <w:tcPr>
            <w:tcW w:w="10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FE" w:rsidRDefault="00824BFE">
            <w:pPr>
              <w:rPr>
                <w:rFonts w:ascii="Book Antiqua" w:hAnsi="Book Antiqua" w:cs="Arial"/>
              </w:rPr>
            </w:pPr>
          </w:p>
          <w:p w:rsidR="0056598A" w:rsidRDefault="00824BFE">
            <w:pPr>
              <w:pStyle w:val="Zkladntext3"/>
              <w:rPr>
                <w:rFonts w:ascii="Book Antiqua" w:hAnsi="Book Antiqua" w:cs="Arial"/>
                <w:b w:val="0"/>
              </w:rPr>
            </w:pPr>
            <w:r w:rsidRPr="00A92F76">
              <w:rPr>
                <w:rFonts w:ascii="Book Antiqua" w:hAnsi="Book Antiqua" w:cs="Arial"/>
                <w:b w:val="0"/>
              </w:rPr>
              <w:t>Veřejná zak</w:t>
            </w:r>
            <w:r w:rsidR="0056598A">
              <w:rPr>
                <w:rFonts w:ascii="Book Antiqua" w:hAnsi="Book Antiqua" w:cs="Arial"/>
                <w:b w:val="0"/>
              </w:rPr>
              <w:t xml:space="preserve">ázka na stavební práce </w:t>
            </w:r>
            <w:r w:rsidRPr="00A92F76">
              <w:rPr>
                <w:rFonts w:ascii="Book Antiqua" w:hAnsi="Book Antiqua" w:cs="Arial"/>
                <w:b w:val="0"/>
              </w:rPr>
              <w:t>zad</w:t>
            </w:r>
            <w:r w:rsidR="00AD4242">
              <w:rPr>
                <w:rFonts w:ascii="Book Antiqua" w:hAnsi="Book Antiqua" w:cs="Arial"/>
                <w:b w:val="0"/>
              </w:rPr>
              <w:t>áv</w:t>
            </w:r>
            <w:r w:rsidRPr="00A92F76">
              <w:rPr>
                <w:rFonts w:ascii="Book Antiqua" w:hAnsi="Book Antiqua" w:cs="Arial"/>
                <w:b w:val="0"/>
              </w:rPr>
              <w:t>aná v souladu s</w:t>
            </w:r>
            <w:r w:rsidR="00FA1C5C">
              <w:rPr>
                <w:rFonts w:ascii="Book Antiqua" w:hAnsi="Book Antiqua" w:cs="Arial"/>
                <w:b w:val="0"/>
              </w:rPr>
              <w:t> </w:t>
            </w:r>
            <w:proofErr w:type="spellStart"/>
            <w:r w:rsidR="00FA1C5C">
              <w:rPr>
                <w:rFonts w:ascii="Book Antiqua" w:hAnsi="Book Antiqua" w:cs="Arial"/>
                <w:b w:val="0"/>
              </w:rPr>
              <w:t>ust</w:t>
            </w:r>
            <w:proofErr w:type="spellEnd"/>
            <w:r w:rsidR="00FA1C5C">
              <w:rPr>
                <w:rFonts w:ascii="Book Antiqua" w:hAnsi="Book Antiqua" w:cs="Arial"/>
                <w:b w:val="0"/>
              </w:rPr>
              <w:t xml:space="preserve">. </w:t>
            </w:r>
            <w:r w:rsidRPr="00A92F76">
              <w:rPr>
                <w:rFonts w:ascii="Book Antiqua" w:hAnsi="Book Antiqua" w:cs="Arial"/>
                <w:b w:val="0"/>
              </w:rPr>
              <w:t xml:space="preserve">§ </w:t>
            </w:r>
            <w:r w:rsidR="00F43101">
              <w:rPr>
                <w:rFonts w:ascii="Book Antiqua" w:hAnsi="Book Antiqua" w:cs="Arial"/>
                <w:b w:val="0"/>
              </w:rPr>
              <w:t>18 odst. 5</w:t>
            </w:r>
            <w:r w:rsidRPr="00A92F76">
              <w:rPr>
                <w:rFonts w:ascii="Book Antiqua" w:hAnsi="Book Antiqua" w:cs="Arial"/>
                <w:b w:val="0"/>
              </w:rPr>
              <w:t xml:space="preserve"> </w:t>
            </w:r>
          </w:p>
          <w:p w:rsidR="00824BFE" w:rsidRPr="00A92F76" w:rsidRDefault="00824BFE">
            <w:pPr>
              <w:pStyle w:val="Zkladntext3"/>
              <w:rPr>
                <w:rFonts w:ascii="Book Antiqua" w:hAnsi="Book Antiqua" w:cs="Arial"/>
                <w:b w:val="0"/>
              </w:rPr>
            </w:pPr>
            <w:r w:rsidRPr="00A92F76">
              <w:rPr>
                <w:rFonts w:ascii="Book Antiqua" w:hAnsi="Book Antiqua" w:cs="Arial"/>
                <w:b w:val="0"/>
              </w:rPr>
              <w:t xml:space="preserve">zákona č. 137/2006 Sb., o veřejných zakázkách, v platném znění </w:t>
            </w:r>
          </w:p>
          <w:p w:rsidR="00824BFE" w:rsidRDefault="00824BFE">
            <w:pPr>
              <w:rPr>
                <w:rFonts w:ascii="Book Antiqua" w:hAnsi="Book Antiqua" w:cs="Arial"/>
              </w:rPr>
            </w:pPr>
          </w:p>
        </w:tc>
      </w:tr>
      <w:tr w:rsidR="00824BFE" w:rsidTr="00824BFE">
        <w:trPr>
          <w:cantSplit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BFE" w:rsidRDefault="00824BFE">
            <w:pPr>
              <w:spacing w:before="120" w:after="120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Název veřejné zakázky:</w:t>
            </w:r>
          </w:p>
        </w:tc>
        <w:tc>
          <w:tcPr>
            <w:tcW w:w="5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BFE" w:rsidRDefault="00DE177A">
            <w:pPr>
              <w:spacing w:before="120" w:after="120"/>
              <w:rPr>
                <w:rFonts w:ascii="Book Antiqua" w:hAnsi="Book Antiqua" w:cs="Arial"/>
                <w:b/>
              </w:rPr>
            </w:pPr>
            <w:r w:rsidRPr="00DE177A">
              <w:rPr>
                <w:rFonts w:ascii="Book Antiqua" w:hAnsi="Book Antiqua" w:cs="Arial"/>
                <w:b/>
              </w:rPr>
              <w:t>„ÚP ČR – Čáslav – sloučení pracovišť“</w:t>
            </w:r>
          </w:p>
        </w:tc>
      </w:tr>
      <w:tr w:rsidR="00824BFE" w:rsidTr="00824BFE">
        <w:trPr>
          <w:cantSplit/>
        </w:trPr>
        <w:tc>
          <w:tcPr>
            <w:tcW w:w="10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BFE" w:rsidRDefault="00824BFE">
            <w:pPr>
              <w:jc w:val="center"/>
              <w:rPr>
                <w:rFonts w:ascii="Book Antiqua" w:hAnsi="Book Antiqua" w:cs="Arial"/>
                <w:b/>
              </w:rPr>
            </w:pPr>
            <w:r>
              <w:rPr>
                <w:rFonts w:ascii="Book Antiqua" w:hAnsi="Book Antiqua" w:cs="Arial"/>
                <w:b/>
              </w:rPr>
              <w:t>2. Základní identifikační údaje</w:t>
            </w:r>
          </w:p>
        </w:tc>
      </w:tr>
      <w:tr w:rsidR="00824BFE" w:rsidTr="00824BFE">
        <w:trPr>
          <w:cantSplit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BFE" w:rsidRPr="00824BFE" w:rsidRDefault="00824BFE">
            <w:pPr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824BFE">
              <w:rPr>
                <w:rFonts w:ascii="Book Antiqua" w:hAnsi="Book Antiqua" w:cs="Arial"/>
                <w:b/>
                <w:sz w:val="22"/>
                <w:szCs w:val="22"/>
              </w:rPr>
              <w:t>2.1. Zadavatel</w:t>
            </w:r>
          </w:p>
        </w:tc>
        <w:tc>
          <w:tcPr>
            <w:tcW w:w="5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FE" w:rsidRDefault="00824BFE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824BFE" w:rsidTr="00824BFE">
        <w:trPr>
          <w:cantSplit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BFE" w:rsidRDefault="00824BFE">
            <w:pPr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Název</w:t>
            </w:r>
          </w:p>
        </w:tc>
        <w:tc>
          <w:tcPr>
            <w:tcW w:w="5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BFE" w:rsidRDefault="00824BFE">
            <w:pPr>
              <w:rPr>
                <w:rFonts w:ascii="Book Antiqua" w:hAnsi="Book Antiqua" w:cs="Arial"/>
                <w:b/>
                <w:sz w:val="22"/>
                <w:szCs w:val="22"/>
              </w:rPr>
            </w:pPr>
            <w:r>
              <w:rPr>
                <w:rFonts w:ascii="Book Antiqua" w:hAnsi="Book Antiqua" w:cs="Arial"/>
                <w:b/>
                <w:sz w:val="22"/>
                <w:szCs w:val="22"/>
              </w:rPr>
              <w:t>Úřad práce České republiky</w:t>
            </w:r>
          </w:p>
        </w:tc>
      </w:tr>
      <w:tr w:rsidR="00824BFE" w:rsidTr="00824BFE">
        <w:trPr>
          <w:cantSplit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BFE" w:rsidRDefault="00824BFE">
            <w:pPr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Sídlo</w:t>
            </w:r>
          </w:p>
        </w:tc>
        <w:tc>
          <w:tcPr>
            <w:tcW w:w="5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BFE" w:rsidRDefault="00824BFE">
            <w:pPr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Karlovo náměstí 1359/1, 128 01 Praha 2</w:t>
            </w:r>
          </w:p>
        </w:tc>
      </w:tr>
      <w:tr w:rsidR="00824BFE" w:rsidTr="00824BFE">
        <w:trPr>
          <w:cantSplit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BFE" w:rsidRDefault="00824BFE">
            <w:pPr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IČ</w:t>
            </w:r>
          </w:p>
        </w:tc>
        <w:tc>
          <w:tcPr>
            <w:tcW w:w="5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BFE" w:rsidRDefault="00824BFE">
            <w:pPr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72496991</w:t>
            </w:r>
          </w:p>
        </w:tc>
      </w:tr>
      <w:tr w:rsidR="00824BFE" w:rsidTr="00824BFE">
        <w:trPr>
          <w:cantSplit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FE" w:rsidRDefault="00824BFE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FE" w:rsidRDefault="00824BFE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824BFE" w:rsidTr="00824BFE">
        <w:trPr>
          <w:cantSplit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BFE" w:rsidRDefault="00824BFE">
            <w:pPr>
              <w:rPr>
                <w:rFonts w:ascii="Book Antiqua" w:hAnsi="Book Antiqua" w:cs="Arial"/>
                <w:b/>
                <w:sz w:val="22"/>
                <w:szCs w:val="22"/>
              </w:rPr>
            </w:pPr>
            <w:r>
              <w:rPr>
                <w:rFonts w:ascii="Book Antiqua" w:hAnsi="Book Antiqua" w:cs="Arial"/>
                <w:b/>
                <w:sz w:val="22"/>
                <w:szCs w:val="22"/>
              </w:rPr>
              <w:t>2.2. Uchazeč</w:t>
            </w:r>
          </w:p>
        </w:tc>
        <w:tc>
          <w:tcPr>
            <w:tcW w:w="5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FE" w:rsidRDefault="00824BFE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824BFE" w:rsidTr="00824BFE">
        <w:trPr>
          <w:cantSplit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BFE" w:rsidRDefault="00824BFE">
            <w:pPr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Název</w:t>
            </w:r>
          </w:p>
        </w:tc>
        <w:tc>
          <w:tcPr>
            <w:tcW w:w="5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FE" w:rsidRDefault="00824BFE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824BFE" w:rsidTr="00824BFE">
        <w:trPr>
          <w:cantSplit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BFE" w:rsidRDefault="00824BFE">
            <w:pPr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Sídlo</w:t>
            </w:r>
          </w:p>
        </w:tc>
        <w:tc>
          <w:tcPr>
            <w:tcW w:w="5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FE" w:rsidRDefault="00824BFE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824BFE" w:rsidTr="00824BFE">
        <w:trPr>
          <w:cantSplit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BFE" w:rsidRDefault="00824BFE">
            <w:pPr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IČ</w:t>
            </w:r>
          </w:p>
        </w:tc>
        <w:tc>
          <w:tcPr>
            <w:tcW w:w="5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FE" w:rsidRDefault="00824BFE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824BFE" w:rsidTr="00824BFE">
        <w:trPr>
          <w:cantSplit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BFE" w:rsidRDefault="00824BFE">
            <w:pPr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DIČ</w:t>
            </w:r>
          </w:p>
        </w:tc>
        <w:tc>
          <w:tcPr>
            <w:tcW w:w="5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FE" w:rsidRDefault="00824BFE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824BFE" w:rsidTr="00824BFE">
        <w:trPr>
          <w:cantSplit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BFE" w:rsidRDefault="00824BFE">
            <w:pPr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Osoba oprávněná jednat jménem uchazeče</w:t>
            </w:r>
          </w:p>
        </w:tc>
        <w:tc>
          <w:tcPr>
            <w:tcW w:w="5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FE" w:rsidRDefault="00824BFE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824BFE" w:rsidTr="00824BFE">
        <w:trPr>
          <w:cantSplit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BFE" w:rsidRDefault="00824BFE">
            <w:pPr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Kontaktní osoba</w:t>
            </w:r>
          </w:p>
        </w:tc>
        <w:tc>
          <w:tcPr>
            <w:tcW w:w="5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FE" w:rsidRDefault="00824BFE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824BFE" w:rsidTr="00824BFE">
        <w:trPr>
          <w:cantSplit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BFE" w:rsidRDefault="00824BFE">
            <w:pPr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Tel./fax:</w:t>
            </w:r>
          </w:p>
        </w:tc>
        <w:tc>
          <w:tcPr>
            <w:tcW w:w="5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FE" w:rsidRDefault="00824BFE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824BFE" w:rsidTr="00824BFE">
        <w:trPr>
          <w:cantSplit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BFE" w:rsidRDefault="00824BFE">
            <w:pPr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E-mail:</w:t>
            </w:r>
          </w:p>
        </w:tc>
        <w:tc>
          <w:tcPr>
            <w:tcW w:w="5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FE" w:rsidRDefault="00824BFE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824BFE" w:rsidTr="00A92F76">
        <w:trPr>
          <w:cantSplit/>
          <w:trHeight w:val="392"/>
        </w:trPr>
        <w:tc>
          <w:tcPr>
            <w:tcW w:w="10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BFE" w:rsidRPr="00A92F76" w:rsidRDefault="00824BFE">
            <w:pPr>
              <w:jc w:val="center"/>
              <w:rPr>
                <w:rFonts w:ascii="Book Antiqua" w:hAnsi="Book Antiqua" w:cs="Arial"/>
                <w:b/>
              </w:rPr>
            </w:pPr>
            <w:r w:rsidRPr="00A92F76">
              <w:rPr>
                <w:rFonts w:ascii="Book Antiqua" w:hAnsi="Book Antiqua" w:cs="Arial"/>
                <w:b/>
              </w:rPr>
              <w:t>3. Nabídková cena</w:t>
            </w:r>
          </w:p>
          <w:p w:rsidR="00A92F76" w:rsidRDefault="00A92F76" w:rsidP="00A92F76">
            <w:pPr>
              <w:rPr>
                <w:rFonts w:ascii="Book Antiqua" w:hAnsi="Book Antiqua" w:cs="Arial"/>
                <w:b/>
                <w:sz w:val="22"/>
                <w:szCs w:val="22"/>
              </w:rPr>
            </w:pPr>
          </w:p>
        </w:tc>
      </w:tr>
      <w:tr w:rsidR="00824BFE" w:rsidTr="00824BFE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BFE" w:rsidRDefault="00824BFE">
            <w:pPr>
              <w:jc w:val="center"/>
              <w:rPr>
                <w:rFonts w:ascii="Book Antiqua" w:hAnsi="Book Antiqua" w:cs="Arial"/>
                <w:b/>
                <w:i/>
                <w:sz w:val="22"/>
                <w:szCs w:val="22"/>
              </w:rPr>
            </w:pPr>
            <w:r>
              <w:rPr>
                <w:rFonts w:ascii="Book Antiqua" w:hAnsi="Book Antiqua" w:cs="Arial"/>
                <w:b/>
                <w:i/>
                <w:sz w:val="22"/>
                <w:szCs w:val="22"/>
              </w:rPr>
              <w:t>Nabídková cena bez DPH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BFE" w:rsidRDefault="00BA6F49" w:rsidP="002A0033">
            <w:pPr>
              <w:jc w:val="center"/>
              <w:rPr>
                <w:rFonts w:ascii="Book Antiqua" w:hAnsi="Book Antiqua" w:cs="Arial"/>
                <w:b/>
                <w:i/>
                <w:sz w:val="22"/>
                <w:szCs w:val="22"/>
              </w:rPr>
            </w:pPr>
            <w:r>
              <w:rPr>
                <w:rFonts w:ascii="Book Antiqua" w:hAnsi="Book Antiqua" w:cs="Arial"/>
                <w:b/>
                <w:i/>
                <w:sz w:val="22"/>
                <w:szCs w:val="22"/>
              </w:rPr>
              <w:t>s</w:t>
            </w:r>
            <w:r w:rsidR="002A0033">
              <w:rPr>
                <w:rFonts w:ascii="Book Antiqua" w:hAnsi="Book Antiqua" w:cs="Arial"/>
                <w:b/>
                <w:i/>
                <w:sz w:val="22"/>
                <w:szCs w:val="22"/>
              </w:rPr>
              <w:t xml:space="preserve">nížená </w:t>
            </w:r>
            <w:r>
              <w:rPr>
                <w:rFonts w:ascii="Book Antiqua" w:hAnsi="Book Antiqua" w:cs="Arial"/>
                <w:b/>
                <w:i/>
                <w:sz w:val="22"/>
                <w:szCs w:val="22"/>
              </w:rPr>
              <w:t xml:space="preserve">sazba </w:t>
            </w:r>
            <w:proofErr w:type="gramStart"/>
            <w:r w:rsidR="00824BFE">
              <w:rPr>
                <w:rFonts w:ascii="Book Antiqua" w:hAnsi="Book Antiqua" w:cs="Arial"/>
                <w:b/>
                <w:i/>
                <w:sz w:val="22"/>
                <w:szCs w:val="22"/>
              </w:rPr>
              <w:t xml:space="preserve">DPH </w:t>
            </w:r>
            <w:r>
              <w:rPr>
                <w:rFonts w:ascii="Book Antiqua" w:hAnsi="Book Antiqua" w:cs="Arial"/>
                <w:b/>
                <w:i/>
                <w:sz w:val="22"/>
                <w:szCs w:val="22"/>
              </w:rPr>
              <w:t>..</w:t>
            </w:r>
            <w:r w:rsidR="002A0033">
              <w:rPr>
                <w:rFonts w:ascii="Book Antiqua" w:hAnsi="Book Antiqua" w:cs="Arial"/>
                <w:b/>
                <w:i/>
                <w:sz w:val="22"/>
                <w:szCs w:val="22"/>
              </w:rPr>
              <w:t>…</w:t>
            </w:r>
            <w:proofErr w:type="gramEnd"/>
            <w:r w:rsidR="00824BFE">
              <w:rPr>
                <w:rFonts w:ascii="Book Antiqua" w:hAnsi="Book Antiqua" w:cs="Arial"/>
                <w:b/>
                <w:i/>
                <w:sz w:val="22"/>
                <w:szCs w:val="22"/>
              </w:rPr>
              <w:t>%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BFE" w:rsidRDefault="004B615B" w:rsidP="002A0033">
            <w:pPr>
              <w:jc w:val="center"/>
              <w:rPr>
                <w:rFonts w:ascii="Book Antiqua" w:hAnsi="Book Antiqua" w:cs="Arial"/>
                <w:b/>
                <w:i/>
                <w:sz w:val="22"/>
                <w:szCs w:val="22"/>
              </w:rPr>
            </w:pPr>
            <w:r>
              <w:rPr>
                <w:rFonts w:ascii="Book Antiqua" w:hAnsi="Book Antiqua" w:cs="Arial"/>
                <w:b/>
                <w:i/>
                <w:sz w:val="22"/>
                <w:szCs w:val="22"/>
              </w:rPr>
              <w:t>základní</w:t>
            </w:r>
            <w:r w:rsidR="002A0033">
              <w:rPr>
                <w:rFonts w:ascii="Book Antiqua" w:hAnsi="Book Antiqua" w:cs="Arial"/>
                <w:b/>
                <w:i/>
                <w:sz w:val="22"/>
                <w:szCs w:val="22"/>
              </w:rPr>
              <w:t xml:space="preserve"> </w:t>
            </w:r>
            <w:r w:rsidR="00BA6F49">
              <w:rPr>
                <w:rFonts w:ascii="Book Antiqua" w:hAnsi="Book Antiqua" w:cs="Arial"/>
                <w:b/>
                <w:i/>
                <w:sz w:val="22"/>
                <w:szCs w:val="22"/>
              </w:rPr>
              <w:t xml:space="preserve">sazba </w:t>
            </w:r>
            <w:r w:rsidR="00824BFE">
              <w:rPr>
                <w:rFonts w:ascii="Book Antiqua" w:hAnsi="Book Antiqua" w:cs="Arial"/>
                <w:b/>
                <w:i/>
                <w:sz w:val="22"/>
                <w:szCs w:val="22"/>
              </w:rPr>
              <w:t xml:space="preserve">DPH </w:t>
            </w:r>
            <w:proofErr w:type="gramStart"/>
            <w:r w:rsidR="00BA6F49">
              <w:rPr>
                <w:rFonts w:ascii="Book Antiqua" w:hAnsi="Book Antiqua" w:cs="Arial"/>
                <w:b/>
                <w:i/>
                <w:sz w:val="22"/>
                <w:szCs w:val="22"/>
              </w:rPr>
              <w:t>…..</w:t>
            </w:r>
            <w:r w:rsidR="00824BFE">
              <w:rPr>
                <w:rFonts w:ascii="Book Antiqua" w:hAnsi="Book Antiqua" w:cs="Arial"/>
                <w:b/>
                <w:i/>
                <w:sz w:val="22"/>
                <w:szCs w:val="22"/>
              </w:rPr>
              <w:t>%</w:t>
            </w:r>
            <w:proofErr w:type="gramEnd"/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BFE" w:rsidRDefault="00824BFE">
            <w:pPr>
              <w:jc w:val="center"/>
              <w:rPr>
                <w:rFonts w:ascii="Book Antiqua" w:hAnsi="Book Antiqua" w:cs="Arial"/>
                <w:b/>
                <w:i/>
                <w:sz w:val="22"/>
                <w:szCs w:val="22"/>
              </w:rPr>
            </w:pPr>
            <w:r>
              <w:rPr>
                <w:rFonts w:ascii="Book Antiqua" w:hAnsi="Book Antiqua" w:cs="Arial"/>
                <w:b/>
                <w:i/>
                <w:sz w:val="22"/>
                <w:szCs w:val="22"/>
              </w:rPr>
              <w:t>Nabídková cena včetně DPH</w:t>
            </w:r>
          </w:p>
        </w:tc>
      </w:tr>
      <w:tr w:rsidR="00433374" w:rsidTr="00433374">
        <w:trPr>
          <w:trHeight w:val="95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374" w:rsidRDefault="00433374" w:rsidP="00DA0C95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374" w:rsidRDefault="00433374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374" w:rsidRDefault="00433374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374" w:rsidRDefault="00433374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824BFE" w:rsidTr="00824BFE">
        <w:trPr>
          <w:cantSplit/>
          <w:trHeight w:val="456"/>
        </w:trPr>
        <w:tc>
          <w:tcPr>
            <w:tcW w:w="1026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BFE" w:rsidRPr="00A92F76" w:rsidRDefault="00824BFE" w:rsidP="00C15E12">
            <w:pPr>
              <w:jc w:val="center"/>
              <w:rPr>
                <w:rFonts w:ascii="Book Antiqua" w:hAnsi="Book Antiqua" w:cs="Arial"/>
                <w:b/>
              </w:rPr>
            </w:pPr>
            <w:r w:rsidRPr="00A92F76">
              <w:rPr>
                <w:rFonts w:ascii="Book Antiqua" w:hAnsi="Book Antiqua" w:cs="Arial"/>
                <w:b/>
              </w:rPr>
              <w:t>4. Oprávněná osoba za uchazeče jednat</w:t>
            </w:r>
          </w:p>
        </w:tc>
      </w:tr>
      <w:tr w:rsidR="00824BFE" w:rsidTr="00824BFE">
        <w:trPr>
          <w:cantSplit/>
          <w:trHeight w:val="729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FE" w:rsidRDefault="00824BFE">
            <w:pPr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Podpis oprávněné osoby, razítko</w:t>
            </w:r>
          </w:p>
          <w:p w:rsidR="00824BFE" w:rsidRDefault="00824BFE">
            <w:pPr>
              <w:rPr>
                <w:rFonts w:ascii="Book Antiqua" w:hAnsi="Book Antiqua" w:cs="Arial"/>
                <w:sz w:val="22"/>
                <w:szCs w:val="22"/>
              </w:rPr>
            </w:pPr>
          </w:p>
          <w:p w:rsidR="00824BFE" w:rsidRDefault="00824BFE">
            <w:pPr>
              <w:rPr>
                <w:rFonts w:ascii="Book Antiqua" w:hAnsi="Book Antiqua" w:cs="Arial"/>
                <w:sz w:val="22"/>
                <w:szCs w:val="22"/>
              </w:rPr>
            </w:pPr>
          </w:p>
          <w:p w:rsidR="00824BFE" w:rsidRDefault="00824BFE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FE" w:rsidRDefault="00824BFE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824BFE" w:rsidTr="00824BFE">
        <w:trPr>
          <w:cantSplit/>
          <w:trHeight w:val="540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BFE" w:rsidRDefault="00824BFE">
            <w:pPr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Titul, jméno, příjmení</w:t>
            </w:r>
          </w:p>
        </w:tc>
        <w:tc>
          <w:tcPr>
            <w:tcW w:w="5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FE" w:rsidRDefault="00824BFE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824BFE" w:rsidTr="00824BFE">
        <w:trPr>
          <w:cantSplit/>
          <w:trHeight w:val="540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FE" w:rsidRDefault="00824BFE">
            <w:pPr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Funkce</w:t>
            </w:r>
          </w:p>
          <w:p w:rsidR="00824BFE" w:rsidRDefault="00824BFE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5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FE" w:rsidRDefault="00824BFE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824BFE" w:rsidRDefault="00824BFE"/>
    <w:sectPr w:rsidR="00824BFE" w:rsidSect="0056598A">
      <w:headerReference w:type="default" r:id="rId7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A4D" w:rsidRDefault="00C97A4D" w:rsidP="00824BFE">
      <w:r>
        <w:separator/>
      </w:r>
    </w:p>
  </w:endnote>
  <w:endnote w:type="continuationSeparator" w:id="0">
    <w:p w:rsidR="00C97A4D" w:rsidRDefault="00C97A4D" w:rsidP="00824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A4D" w:rsidRDefault="00C97A4D" w:rsidP="00824BFE">
      <w:r>
        <w:separator/>
      </w:r>
    </w:p>
  </w:footnote>
  <w:footnote w:type="continuationSeparator" w:id="0">
    <w:p w:rsidR="00C97A4D" w:rsidRDefault="00C97A4D" w:rsidP="00824B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BFE" w:rsidRPr="005B6ED7" w:rsidRDefault="00824BFE" w:rsidP="00824BFE">
    <w:pPr>
      <w:pStyle w:val="Zhlav"/>
      <w:rPr>
        <w:b/>
        <w:smallCaps/>
        <w:sz w:val="28"/>
      </w:rPr>
    </w:pPr>
  </w:p>
  <w:p w:rsidR="00824BFE" w:rsidRDefault="00824BF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BFE"/>
    <w:rsid w:val="000E4512"/>
    <w:rsid w:val="002A0033"/>
    <w:rsid w:val="00344CAF"/>
    <w:rsid w:val="00365C9A"/>
    <w:rsid w:val="003D38F0"/>
    <w:rsid w:val="00433374"/>
    <w:rsid w:val="00451C24"/>
    <w:rsid w:val="004B615B"/>
    <w:rsid w:val="0056598A"/>
    <w:rsid w:val="006A5357"/>
    <w:rsid w:val="00782FB4"/>
    <w:rsid w:val="007E1AC4"/>
    <w:rsid w:val="0081463F"/>
    <w:rsid w:val="00824BFE"/>
    <w:rsid w:val="00884E4F"/>
    <w:rsid w:val="00A37434"/>
    <w:rsid w:val="00A92F76"/>
    <w:rsid w:val="00AD4242"/>
    <w:rsid w:val="00B20D0F"/>
    <w:rsid w:val="00BA6F49"/>
    <w:rsid w:val="00BC613A"/>
    <w:rsid w:val="00C70874"/>
    <w:rsid w:val="00C90BF6"/>
    <w:rsid w:val="00C97A4D"/>
    <w:rsid w:val="00DA0C95"/>
    <w:rsid w:val="00DE177A"/>
    <w:rsid w:val="00E871FF"/>
    <w:rsid w:val="00F43101"/>
    <w:rsid w:val="00F4673B"/>
    <w:rsid w:val="00FA1C5C"/>
    <w:rsid w:val="00FA7ACF"/>
    <w:rsid w:val="00FD3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824BFE"/>
    <w:pPr>
      <w:keepNext/>
      <w:jc w:val="center"/>
      <w:outlineLvl w:val="7"/>
    </w:pPr>
    <w:rPr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semiHidden/>
    <w:rsid w:val="00824BFE"/>
    <w:rPr>
      <w:rFonts w:ascii="Times New Roman" w:eastAsia="Times New Roman" w:hAnsi="Times New Roman" w:cs="Times New Roman"/>
      <w:sz w:val="32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824BFE"/>
    <w:rPr>
      <w:b/>
      <w:bCs/>
    </w:rPr>
  </w:style>
  <w:style w:type="character" w:customStyle="1" w:styleId="ZkladntextChar">
    <w:name w:val="Základní text Char"/>
    <w:basedOn w:val="Standardnpsmoodstavce"/>
    <w:link w:val="Zkladntext"/>
    <w:semiHidden/>
    <w:rsid w:val="00824BFE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semiHidden/>
    <w:unhideWhenUsed/>
    <w:rsid w:val="00824BFE"/>
    <w:pPr>
      <w:jc w:val="center"/>
    </w:pPr>
    <w:rPr>
      <w:b/>
      <w:bCs/>
    </w:rPr>
  </w:style>
  <w:style w:type="character" w:customStyle="1" w:styleId="Zkladntext3Char">
    <w:name w:val="Základní text 3 Char"/>
    <w:basedOn w:val="Standardnpsmoodstavce"/>
    <w:link w:val="Zkladntext3"/>
    <w:semiHidden/>
    <w:rsid w:val="00824BFE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824BF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24BF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24BF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24BF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4B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4BFE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824BFE"/>
    <w:pPr>
      <w:keepNext/>
      <w:jc w:val="center"/>
      <w:outlineLvl w:val="7"/>
    </w:pPr>
    <w:rPr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semiHidden/>
    <w:rsid w:val="00824BFE"/>
    <w:rPr>
      <w:rFonts w:ascii="Times New Roman" w:eastAsia="Times New Roman" w:hAnsi="Times New Roman" w:cs="Times New Roman"/>
      <w:sz w:val="32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824BFE"/>
    <w:rPr>
      <w:b/>
      <w:bCs/>
    </w:rPr>
  </w:style>
  <w:style w:type="character" w:customStyle="1" w:styleId="ZkladntextChar">
    <w:name w:val="Základní text Char"/>
    <w:basedOn w:val="Standardnpsmoodstavce"/>
    <w:link w:val="Zkladntext"/>
    <w:semiHidden/>
    <w:rsid w:val="00824BFE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semiHidden/>
    <w:unhideWhenUsed/>
    <w:rsid w:val="00824BFE"/>
    <w:pPr>
      <w:jc w:val="center"/>
    </w:pPr>
    <w:rPr>
      <w:b/>
      <w:bCs/>
    </w:rPr>
  </w:style>
  <w:style w:type="character" w:customStyle="1" w:styleId="Zkladntext3Char">
    <w:name w:val="Základní text 3 Char"/>
    <w:basedOn w:val="Standardnpsmoodstavce"/>
    <w:link w:val="Zkladntext3"/>
    <w:semiHidden/>
    <w:rsid w:val="00824BFE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824BF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24BF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24BF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24BF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4B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4BFE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3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Sedláková Irena Mgr. (BK)</dc:creator>
  <cp:lastModifiedBy>RuzickovaE</cp:lastModifiedBy>
  <cp:revision>2</cp:revision>
  <cp:lastPrinted>2012-03-13T08:22:00Z</cp:lastPrinted>
  <dcterms:created xsi:type="dcterms:W3CDTF">2013-04-10T13:28:00Z</dcterms:created>
  <dcterms:modified xsi:type="dcterms:W3CDTF">2013-04-10T13:28:00Z</dcterms:modified>
</cp:coreProperties>
</file>